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2EAB4" w14:textId="77777777" w:rsidR="00061557" w:rsidRPr="00744224" w:rsidRDefault="00061557" w:rsidP="00061557">
      <w:pPr>
        <w:pStyle w:val="Heading1"/>
        <w:rPr>
          <w:rFonts w:cs="Arial"/>
        </w:rPr>
      </w:pPr>
      <w:r w:rsidRPr="00744224">
        <w:rPr>
          <w:rFonts w:cs="Arial"/>
        </w:rPr>
        <w:t>CHAPTER 1: SOLUTIONS TO REVIEW EXERCISES</w:t>
      </w:r>
    </w:p>
    <w:p w14:paraId="2722D921" w14:textId="77777777" w:rsidR="00061557" w:rsidRPr="00744224" w:rsidRDefault="00061557" w:rsidP="00061557">
      <w:pPr>
        <w:rPr>
          <w:rFonts w:cs="Arial"/>
          <w:b/>
          <w:sz w:val="20"/>
        </w:rPr>
      </w:pPr>
    </w:p>
    <w:p w14:paraId="7EF08361" w14:textId="77777777" w:rsidR="00061557" w:rsidRDefault="00061557" w:rsidP="00061557">
      <w:pPr>
        <w:rPr>
          <w:ins w:id="0" w:author="Rama Olson" w:date="2017-06-14T13:30:00Z"/>
          <w:bCs/>
        </w:rPr>
      </w:pPr>
      <w:r w:rsidRPr="00744224">
        <w:rPr>
          <w:b/>
        </w:rPr>
        <w:t xml:space="preserve">Solution R1.1:  </w:t>
      </w:r>
      <w:r w:rsidRPr="00744224">
        <w:rPr>
          <w:bCs/>
        </w:rPr>
        <w:t>Using a computer does not require any advanced know-how or skill.  Most people are capable of turning a computer on and executing a program (such as double clicking on the icon for Microsoft Word to bring up the word processor to type a letter).  Programming a computer, however, requires very specific knowledge.  You must know the rules of the programming language, and you must know how to construct a program.</w:t>
      </w:r>
    </w:p>
    <w:p w14:paraId="6BED0983" w14:textId="77777777" w:rsidR="009A33CB" w:rsidRDefault="009A33CB" w:rsidP="00061557">
      <w:pPr>
        <w:rPr>
          <w:ins w:id="1" w:author="Rama Olson" w:date="2017-06-14T13:30:00Z"/>
          <w:bCs/>
        </w:rPr>
      </w:pPr>
    </w:p>
    <w:p w14:paraId="7F92C85E" w14:textId="77777777" w:rsidR="009A33CB" w:rsidRPr="00744224" w:rsidRDefault="009A33CB" w:rsidP="00061557">
      <w:pPr>
        <w:rPr>
          <w:rFonts w:ascii="StempelGaramond-Roman" w:hAnsi="StempelGaramond-Roman" w:cs="StempelGaramond-Roman"/>
          <w:sz w:val="21"/>
        </w:rPr>
      </w:pPr>
      <w:ins w:id="2" w:author="Rama Olson" w:date="2017-06-14T13:30:00Z">
        <w:r>
          <w:rPr>
            <w:bCs/>
          </w:rPr>
          <w:t>As an analogy, using a computer program would be like being able to drive a car, while having the knowledge &amp; skills to be an auto mechanic would be like being able to program a computer.</w:t>
        </w:r>
      </w:ins>
    </w:p>
    <w:p w14:paraId="3D1DC000" w14:textId="77777777" w:rsidR="00061557" w:rsidRPr="00744224" w:rsidRDefault="00061557" w:rsidP="00061557">
      <w:pPr>
        <w:rPr>
          <w:rFonts w:ascii="StempelGaramond-Roman" w:hAnsi="StempelGaramond-Roman" w:cs="StempelGaramond-Roman"/>
          <w:sz w:val="21"/>
        </w:rPr>
      </w:pPr>
    </w:p>
    <w:p w14:paraId="395B9199" w14:textId="77777777" w:rsidR="00061557" w:rsidRPr="00744224" w:rsidRDefault="00061557" w:rsidP="00061557">
      <w:pPr>
        <w:rPr>
          <w:rFonts w:cs="Arial"/>
          <w:b/>
          <w:sz w:val="20"/>
        </w:rPr>
      </w:pPr>
    </w:p>
    <w:p w14:paraId="08ED6D02" w14:textId="77777777" w:rsidR="00B11059" w:rsidRDefault="00061557" w:rsidP="00061557">
      <w:pPr>
        <w:rPr>
          <w:ins w:id="3" w:author="Rama Olson" w:date="2017-06-14T13:53:00Z"/>
          <w:bCs/>
        </w:rPr>
      </w:pPr>
      <w:r w:rsidRPr="00744224">
        <w:rPr>
          <w:b/>
        </w:rPr>
        <w:t xml:space="preserve">Solution R1.2:  </w:t>
      </w:r>
      <w:ins w:id="4" w:author="Rama Olson" w:date="2017-06-14T13:35:00Z">
        <w:r w:rsidR="009A33CB" w:rsidRPr="009A33CB">
          <w:rPr>
            <w:rPrChange w:id="5" w:author="Rama Olson" w:date="2017-06-14T13:35:00Z">
              <w:rPr>
                <w:b/>
              </w:rPr>
            </w:rPrChange>
          </w:rPr>
          <w:t>When actively being used,</w:t>
        </w:r>
        <w:r w:rsidR="009A33CB">
          <w:rPr>
            <w:b/>
          </w:rPr>
          <w:t xml:space="preserve"> </w:t>
        </w:r>
        <w:r w:rsidR="009A33CB">
          <w:rPr>
            <w:bCs/>
          </w:rPr>
          <w:t xml:space="preserve">both program code and user data are maintained in </w:t>
        </w:r>
        <w:r w:rsidR="009A33CB" w:rsidRPr="009A33CB">
          <w:rPr>
            <w:bCs/>
            <w:i/>
            <w:rPrChange w:id="6" w:author="Rama Olson" w:date="2017-06-14T13:36:00Z">
              <w:rPr>
                <w:bCs/>
              </w:rPr>
            </w:rPrChange>
          </w:rPr>
          <w:t>primary storage</w:t>
        </w:r>
        <w:r w:rsidR="009A33CB">
          <w:rPr>
            <w:bCs/>
          </w:rPr>
          <w:t xml:space="preserve">.  </w:t>
        </w:r>
      </w:ins>
      <w:ins w:id="7" w:author="Rama Olson" w:date="2017-06-14T13:50:00Z">
        <w:r w:rsidR="00B11059">
          <w:rPr>
            <w:bCs/>
          </w:rPr>
          <w:t>Primary storage consists of random access memory (RAM), which hold the instructions of a program</w:t>
        </w:r>
      </w:ins>
      <w:ins w:id="8" w:author="Rama Olson" w:date="2017-06-14T13:56:00Z">
        <w:r w:rsidR="00B11059">
          <w:rPr>
            <w:bCs/>
          </w:rPr>
          <w:t xml:space="preserve"> for the computer to execute</w:t>
        </w:r>
      </w:ins>
      <w:ins w:id="9" w:author="Rama Olson" w:date="2017-06-14T13:50:00Z">
        <w:r w:rsidR="00B11059">
          <w:rPr>
            <w:bCs/>
          </w:rPr>
          <w:t>, as well as data (</w:t>
        </w:r>
      </w:ins>
      <w:ins w:id="10" w:author="Rama Olson" w:date="2017-06-14T13:52:00Z">
        <w:r w:rsidR="00B11059">
          <w:rPr>
            <w:bCs/>
          </w:rPr>
          <w:t>which can be changed by the program</w:t>
        </w:r>
      </w:ins>
      <w:ins w:id="11" w:author="Rama Olson" w:date="2017-06-14T13:56:00Z">
        <w:r w:rsidR="00B11059">
          <w:rPr>
            <w:bCs/>
          </w:rPr>
          <w:t>, as it is executed</w:t>
        </w:r>
      </w:ins>
      <w:ins w:id="12" w:author="Rama Olson" w:date="2017-06-14T13:52:00Z">
        <w:r w:rsidR="00B11059">
          <w:rPr>
            <w:bCs/>
          </w:rPr>
          <w:t xml:space="preserve">).  </w:t>
        </w:r>
      </w:ins>
      <w:ins w:id="13" w:author="Rama Olson" w:date="2017-06-14T13:53:00Z">
        <w:r w:rsidR="00B11059">
          <w:rPr>
            <w:bCs/>
          </w:rPr>
          <w:t>RAM is relatively expensive</w:t>
        </w:r>
      </w:ins>
      <w:ins w:id="14" w:author="Rama Olson" w:date="2017-06-14T13:54:00Z">
        <w:r w:rsidR="00B11059">
          <w:rPr>
            <w:bCs/>
          </w:rPr>
          <w:t>,</w:t>
        </w:r>
      </w:ins>
      <w:ins w:id="15" w:author="Rama Olson" w:date="2017-06-14T13:53:00Z">
        <w:r w:rsidR="00B11059">
          <w:rPr>
            <w:bCs/>
          </w:rPr>
          <w:t xml:space="preserve"> and is volatile.  Memory being volatile means that </w:t>
        </w:r>
      </w:ins>
      <w:ins w:id="16" w:author="Rama Olson" w:date="2017-06-14T13:54:00Z">
        <w:r w:rsidR="00B11059">
          <w:rPr>
            <w:bCs/>
          </w:rPr>
          <w:t>if power us turned off</w:t>
        </w:r>
      </w:ins>
      <w:ins w:id="17" w:author="Rama Olson" w:date="2017-06-14T13:55:00Z">
        <w:r w:rsidR="00B11059">
          <w:rPr>
            <w:bCs/>
          </w:rPr>
          <w:t>,</w:t>
        </w:r>
      </w:ins>
      <w:ins w:id="18" w:author="Rama Olson" w:date="2017-06-14T13:54:00Z">
        <w:r w:rsidR="00B11059">
          <w:rPr>
            <w:bCs/>
          </w:rPr>
          <w:t xml:space="preserve"> </w:t>
        </w:r>
      </w:ins>
      <w:ins w:id="19" w:author="Rama Olson" w:date="2017-06-14T13:53:00Z">
        <w:r w:rsidR="00B11059">
          <w:rPr>
            <w:bCs/>
          </w:rPr>
          <w:t>whatever programs or data were being held</w:t>
        </w:r>
      </w:ins>
      <w:ins w:id="20" w:author="Rama Olson" w:date="2017-06-14T13:55:00Z">
        <w:r w:rsidR="00B11059">
          <w:rPr>
            <w:bCs/>
          </w:rPr>
          <w:t xml:space="preserve"> are then lost.</w:t>
        </w:r>
      </w:ins>
    </w:p>
    <w:p w14:paraId="177B91B6" w14:textId="77777777" w:rsidR="00B11059" w:rsidRDefault="00B11059" w:rsidP="00061557">
      <w:pPr>
        <w:rPr>
          <w:ins w:id="21" w:author="Rama Olson" w:date="2017-06-14T13:53:00Z"/>
          <w:bCs/>
        </w:rPr>
      </w:pPr>
    </w:p>
    <w:p w14:paraId="7A91BE7E" w14:textId="77777777" w:rsidR="00B11059" w:rsidRDefault="00F21BB9" w:rsidP="00061557">
      <w:pPr>
        <w:rPr>
          <w:ins w:id="22" w:author="Rama Olson" w:date="2017-06-14T13:55:00Z"/>
          <w:bCs/>
        </w:rPr>
      </w:pPr>
      <w:ins w:id="23" w:author="Rama Olson" w:date="2017-06-14T13:36:00Z">
        <w:r>
          <w:rPr>
            <w:bCs/>
          </w:rPr>
          <w:t>For long-term storage</w:t>
        </w:r>
      </w:ins>
      <w:ins w:id="24" w:author="Rama Olson" w:date="2017-06-14T13:57:00Z">
        <w:r w:rsidR="00B11059">
          <w:rPr>
            <w:bCs/>
          </w:rPr>
          <w:t xml:space="preserve"> (such as when the computer is turned off)</w:t>
        </w:r>
      </w:ins>
      <w:ins w:id="25" w:author="Rama Olson" w:date="2017-06-14T13:36:00Z">
        <w:r>
          <w:rPr>
            <w:bCs/>
          </w:rPr>
          <w:t xml:space="preserve">, </w:t>
        </w:r>
      </w:ins>
      <w:ins w:id="26" w:author="Rama Olson" w:date="2017-06-14T13:48:00Z">
        <w:r>
          <w:rPr>
            <w:bCs/>
          </w:rPr>
          <w:t>b</w:t>
        </w:r>
      </w:ins>
      <w:del w:id="27" w:author="Rama Olson" w:date="2017-06-14T13:48:00Z">
        <w:r w:rsidR="00061557" w:rsidRPr="00744224" w:rsidDel="00F21BB9">
          <w:rPr>
            <w:bCs/>
          </w:rPr>
          <w:delText>B</w:delText>
        </w:r>
      </w:del>
      <w:r w:rsidR="00061557" w:rsidRPr="00744224">
        <w:rPr>
          <w:bCs/>
        </w:rPr>
        <w:t xml:space="preserve">oth program code and data are typically stored </w:t>
      </w:r>
      <w:r w:rsidR="00061557" w:rsidRPr="00F21BB9">
        <w:rPr>
          <w:bCs/>
          <w:strike/>
          <w:rPrChange w:id="28" w:author="Rama Olson" w:date="2017-06-14T13:49:00Z">
            <w:rPr>
              <w:bCs/>
            </w:rPr>
          </w:rPrChange>
        </w:rPr>
        <w:t>long term</w:t>
      </w:r>
      <w:r w:rsidR="00061557" w:rsidRPr="00744224">
        <w:rPr>
          <w:bCs/>
        </w:rPr>
        <w:t xml:space="preserve"> in a computer’s </w:t>
      </w:r>
      <w:r w:rsidR="00061557" w:rsidRPr="00744224">
        <w:rPr>
          <w:bCs/>
          <w:i/>
          <w:iCs/>
        </w:rPr>
        <w:t>secondary storage</w:t>
      </w:r>
      <w:r w:rsidR="00061557" w:rsidRPr="00744224">
        <w:rPr>
          <w:bCs/>
        </w:rPr>
        <w:t>, such as a hard disk</w:t>
      </w:r>
      <w:ins w:id="29" w:author="Rama Olson" w:date="2017-06-14T13:49:00Z">
        <w:r>
          <w:rPr>
            <w:bCs/>
          </w:rPr>
          <w:t>, or thumb drive</w:t>
        </w:r>
      </w:ins>
      <w:r w:rsidR="00061557" w:rsidRPr="00744224">
        <w:rPr>
          <w:bCs/>
        </w:rPr>
        <w:t xml:space="preserve">.  Secondary storage is relatively inexpensive and retains information even </w:t>
      </w:r>
      <w:ins w:id="30" w:author="Rama Olson" w:date="2017-06-14T13:57:00Z">
        <w:r w:rsidR="00B11059">
          <w:rPr>
            <w:bCs/>
          </w:rPr>
          <w:t>when</w:t>
        </w:r>
      </w:ins>
      <w:del w:id="31" w:author="Rama Olson" w:date="2017-06-14T13:57:00Z">
        <w:r w:rsidR="00061557" w:rsidRPr="00744224" w:rsidDel="00B11059">
          <w:rPr>
            <w:bCs/>
          </w:rPr>
          <w:delText>if</w:delText>
        </w:r>
      </w:del>
      <w:r w:rsidR="00061557" w:rsidRPr="00744224">
        <w:rPr>
          <w:bCs/>
        </w:rPr>
        <w:t xml:space="preserve"> the computer’s power is turned off</w:t>
      </w:r>
      <w:ins w:id="32" w:author="Rama Olson" w:date="2017-06-14T13:49:00Z">
        <w:r w:rsidR="00B11059">
          <w:rPr>
            <w:bCs/>
          </w:rPr>
          <w:t>; this is referred to as non-volatile memory</w:t>
        </w:r>
      </w:ins>
      <w:r w:rsidR="00061557" w:rsidRPr="00744224">
        <w:rPr>
          <w:bCs/>
        </w:rPr>
        <w:t xml:space="preserve">. </w:t>
      </w:r>
    </w:p>
    <w:p w14:paraId="4445DDA3" w14:textId="77777777" w:rsidR="00B11059" w:rsidRDefault="00B11059" w:rsidP="00061557">
      <w:pPr>
        <w:rPr>
          <w:ins w:id="33" w:author="Rama Olson" w:date="2017-06-14T13:55:00Z"/>
          <w:bCs/>
        </w:rPr>
      </w:pPr>
    </w:p>
    <w:p w14:paraId="4754856A" w14:textId="77777777" w:rsidR="00061557" w:rsidRPr="00744224" w:rsidRDefault="00061557" w:rsidP="00061557">
      <w:pPr>
        <w:rPr>
          <w:b/>
        </w:rPr>
      </w:pPr>
      <w:r w:rsidRPr="00B11059">
        <w:rPr>
          <w:bCs/>
          <w:strike/>
          <w:rPrChange w:id="34" w:author="Rama Olson" w:date="2017-06-14T13:50:00Z">
            <w:rPr>
              <w:bCs/>
            </w:rPr>
          </w:rPrChange>
        </w:rPr>
        <w:t xml:space="preserve">In addition to a computer’s secondary storage, program code and data can also be stored in a computer’s </w:t>
      </w:r>
      <w:r w:rsidRPr="00B11059">
        <w:rPr>
          <w:bCs/>
          <w:i/>
          <w:iCs/>
          <w:strike/>
          <w:rPrChange w:id="35" w:author="Rama Olson" w:date="2017-06-14T13:50:00Z">
            <w:rPr>
              <w:bCs/>
              <w:i/>
              <w:iCs/>
            </w:rPr>
          </w:rPrChange>
        </w:rPr>
        <w:t>primary storage</w:t>
      </w:r>
      <w:r w:rsidRPr="00B11059">
        <w:rPr>
          <w:bCs/>
          <w:strike/>
          <w:rPrChange w:id="36" w:author="Rama Olson" w:date="2017-06-14T13:50:00Z">
            <w:rPr>
              <w:bCs/>
            </w:rPr>
          </w:rPrChange>
        </w:rPr>
        <w:t xml:space="preserve">. </w:t>
      </w:r>
      <w:r w:rsidRPr="00744224">
        <w:rPr>
          <w:bCs/>
        </w:rPr>
        <w:t xml:space="preserve"> </w:t>
      </w:r>
      <w:r w:rsidRPr="00B11059">
        <w:rPr>
          <w:bCs/>
          <w:strike/>
          <w:rPrChange w:id="37" w:author="Rama Olson" w:date="2017-06-14T13:53:00Z">
            <w:rPr>
              <w:bCs/>
            </w:rPr>
          </w:rPrChange>
        </w:rPr>
        <w:t>Primary storage consists of read-only memory (ROM), which holds programs that must always be present (such as the computer’s operating system), and random access memory (RAM), which can hold changing data and programs that are currently executing.</w:t>
      </w:r>
      <w:r w:rsidRPr="00744224">
        <w:rPr>
          <w:bCs/>
        </w:rPr>
        <w:t xml:space="preserve">  </w:t>
      </w:r>
      <w:r w:rsidRPr="00B11059">
        <w:rPr>
          <w:bCs/>
          <w:strike/>
          <w:rPrChange w:id="38" w:author="Rama Olson" w:date="2017-06-14T13:55:00Z">
            <w:rPr>
              <w:bCs/>
            </w:rPr>
          </w:rPrChange>
        </w:rPr>
        <w:t>RAM is relatively expensive when compared to secondary storage, and is erased whenever the computer is turned off.</w:t>
      </w:r>
    </w:p>
    <w:p w14:paraId="108F0D20" w14:textId="77777777" w:rsidR="00061557" w:rsidRPr="00744224" w:rsidRDefault="00061557" w:rsidP="00061557">
      <w:pPr>
        <w:rPr>
          <w:rFonts w:cs="Arial"/>
          <w:b/>
        </w:rPr>
      </w:pPr>
    </w:p>
    <w:p w14:paraId="5AF74164" w14:textId="77777777" w:rsidR="00061557" w:rsidRPr="00744224" w:rsidRDefault="00061557" w:rsidP="00061557">
      <w:pPr>
        <w:rPr>
          <w:rFonts w:cs="Arial"/>
          <w:b/>
        </w:rPr>
      </w:pPr>
    </w:p>
    <w:p w14:paraId="5A947F14" w14:textId="77777777" w:rsidR="00061557" w:rsidRPr="00744224" w:rsidRDefault="00061557" w:rsidP="00061557">
      <w:pPr>
        <w:rPr>
          <w:bCs/>
        </w:rPr>
      </w:pPr>
      <w:r w:rsidRPr="00744224">
        <w:rPr>
          <w:b/>
        </w:rPr>
        <w:t xml:space="preserve">Solution R1.3:  </w:t>
      </w:r>
      <w:r w:rsidRPr="00744224">
        <w:rPr>
          <w:bCs/>
        </w:rPr>
        <w:t>The user of a computer receives information from the computer’s display screen, speakers, and printers (the computer’s output devices).  The user can input data using the computer’s keyboard</w:t>
      </w:r>
      <w:r>
        <w:rPr>
          <w:bCs/>
        </w:rPr>
        <w:t>,</w:t>
      </w:r>
      <w:r w:rsidRPr="00744224">
        <w:rPr>
          <w:bCs/>
        </w:rPr>
        <w:t xml:space="preserve"> a pointing device such as a mouse</w:t>
      </w:r>
      <w:r>
        <w:rPr>
          <w:bCs/>
        </w:rPr>
        <w:t>, a microphone, or a webcam</w:t>
      </w:r>
      <w:r w:rsidRPr="00744224">
        <w:rPr>
          <w:bCs/>
        </w:rPr>
        <w:t xml:space="preserve"> (the computer’s input devices).</w:t>
      </w:r>
    </w:p>
    <w:p w14:paraId="0DDC15BC" w14:textId="77777777" w:rsidR="00061557" w:rsidRPr="00744224" w:rsidRDefault="00061557" w:rsidP="00061557">
      <w:pPr>
        <w:rPr>
          <w:rFonts w:cs="Arial"/>
          <w:b/>
        </w:rPr>
      </w:pPr>
      <w:r w:rsidRPr="00744224">
        <w:rPr>
          <w:rFonts w:cs="Arial"/>
          <w:bCs/>
        </w:rPr>
        <w:t xml:space="preserve"> </w:t>
      </w:r>
    </w:p>
    <w:p w14:paraId="4F3A7D40" w14:textId="77777777" w:rsidR="00061557" w:rsidRPr="00744224" w:rsidRDefault="00061557" w:rsidP="00061557"/>
    <w:p w14:paraId="11E3E3AF" w14:textId="77777777" w:rsidR="00061557" w:rsidRPr="00744224" w:rsidRDefault="00061557" w:rsidP="00061557">
      <w:pPr>
        <w:rPr>
          <w:bCs/>
        </w:rPr>
      </w:pPr>
      <w:r w:rsidRPr="00744224">
        <w:rPr>
          <w:b/>
        </w:rPr>
        <w:t>Solution R1.4:</w:t>
      </w:r>
      <w:r w:rsidRPr="00744224">
        <w:t xml:space="preserve">  </w:t>
      </w:r>
      <w:r w:rsidRPr="00744224">
        <w:rPr>
          <w:bCs/>
        </w:rPr>
        <w:t xml:space="preserve">A simple cell phone that can only be used to make calls would be a single-function device.  If you can download programs (such as media players, web browsers, and games) to the cell phone and execute them, then it would be considered a programmable computer, as it can serve multiple purposes. </w:t>
      </w:r>
    </w:p>
    <w:p w14:paraId="6EA26579" w14:textId="77777777" w:rsidR="00061557" w:rsidRPr="00744224" w:rsidRDefault="00061557" w:rsidP="00061557">
      <w:pPr>
        <w:rPr>
          <w:rFonts w:cs="Arial"/>
          <w:b/>
        </w:rPr>
      </w:pPr>
    </w:p>
    <w:p w14:paraId="671BB5EF" w14:textId="77777777" w:rsidR="00061557" w:rsidRPr="00744224" w:rsidRDefault="00061557" w:rsidP="00061557">
      <w:pPr>
        <w:rPr>
          <w:rFonts w:cs="Arial"/>
          <w:b/>
        </w:rPr>
      </w:pPr>
    </w:p>
    <w:p w14:paraId="2D1F9014" w14:textId="77777777" w:rsidR="00061557" w:rsidRPr="00744224" w:rsidRDefault="00061557" w:rsidP="00061557">
      <w:pPr>
        <w:rPr>
          <w:bCs/>
        </w:rPr>
      </w:pPr>
      <w:r w:rsidRPr="00744224">
        <w:rPr>
          <w:b/>
        </w:rPr>
        <w:t xml:space="preserve">Solution R1.5:  </w:t>
      </w:r>
      <w:r w:rsidRPr="00744224">
        <w:rPr>
          <w:bCs/>
        </w:rPr>
        <w:t xml:space="preserve">One advantage of C++ over machine code is that C++ statements are independent of the machine (computer) they are being executed on; machine code statements differ from one type of machine to the next.  Another advantage of C++ is that it is much more readable and understandable </w:t>
      </w:r>
      <w:del w:id="39" w:author="Rama Olson" w:date="2017-06-14T14:00:00Z">
        <w:r w:rsidRPr="00196F05" w:rsidDel="00196F05">
          <w:rPr>
            <w:bCs/>
            <w:strike/>
            <w:rPrChange w:id="40" w:author="Rama Olson" w:date="2017-06-14T14:00:00Z">
              <w:rPr>
                <w:bCs/>
              </w:rPr>
            </w:rPrChange>
          </w:rPr>
          <w:delText>(</w:delText>
        </w:r>
      </w:del>
      <w:r w:rsidRPr="00744224">
        <w:rPr>
          <w:bCs/>
        </w:rPr>
        <w:t>by humans</w:t>
      </w:r>
      <w:del w:id="41" w:author="Rama Olson" w:date="2017-06-14T14:00:00Z">
        <w:r w:rsidRPr="00196F05" w:rsidDel="00196F05">
          <w:rPr>
            <w:bCs/>
            <w:strike/>
            <w:rPrChange w:id="42" w:author="Rama Olson" w:date="2017-06-14T14:00:00Z">
              <w:rPr>
                <w:bCs/>
              </w:rPr>
            </w:rPrChange>
          </w:rPr>
          <w:delText>)</w:delText>
        </w:r>
      </w:del>
      <w:r w:rsidRPr="00744224">
        <w:rPr>
          <w:bCs/>
        </w:rPr>
        <w:t xml:space="preserve"> than machine code.</w:t>
      </w:r>
    </w:p>
    <w:p w14:paraId="2EE72B94" w14:textId="77777777" w:rsidR="00061557" w:rsidRPr="00744224" w:rsidRDefault="00061557" w:rsidP="00061557"/>
    <w:p w14:paraId="757F9E36" w14:textId="77777777" w:rsidR="00061557" w:rsidRPr="00744224" w:rsidRDefault="00061557" w:rsidP="00061557">
      <w:pPr>
        <w:rPr>
          <w:rFonts w:cs="Arial"/>
          <w:b/>
        </w:rPr>
      </w:pPr>
    </w:p>
    <w:p w14:paraId="3BE56877" w14:textId="77777777" w:rsidR="00061557" w:rsidRPr="00744224" w:rsidRDefault="00061557" w:rsidP="00061557">
      <w:pPr>
        <w:rPr>
          <w:bCs/>
        </w:rPr>
      </w:pPr>
      <w:r w:rsidRPr="00744224">
        <w:rPr>
          <w:b/>
        </w:rPr>
        <w:t xml:space="preserve">Solution R1.6:  </w:t>
      </w:r>
      <w:r w:rsidRPr="00744224">
        <w:rPr>
          <w:bCs/>
        </w:rPr>
        <w:t>The</w:t>
      </w:r>
      <w:r w:rsidRPr="00744224">
        <w:rPr>
          <w:rStyle w:val="HTMLTypewriter"/>
        </w:rPr>
        <w:t xml:space="preserve"> hello.cpp </w:t>
      </w:r>
      <w:r w:rsidRPr="00744224">
        <w:rPr>
          <w:bCs/>
        </w:rPr>
        <w:t>file that I created was found in the following folder on my computer.  The location will vary from machine to machine.</w:t>
      </w:r>
    </w:p>
    <w:p w14:paraId="6AE577F7" w14:textId="77777777" w:rsidR="00061557" w:rsidRPr="00744224" w:rsidRDefault="00061557" w:rsidP="00061557">
      <w:pPr>
        <w:rPr>
          <w:rFonts w:cs="Arial"/>
          <w:bCs/>
          <w:sz w:val="20"/>
        </w:rPr>
      </w:pPr>
    </w:p>
    <w:p w14:paraId="00383DAA" w14:textId="77777777" w:rsidR="00061557" w:rsidRPr="00744224" w:rsidRDefault="00061557" w:rsidP="00061557">
      <w:pPr>
        <w:pStyle w:val="HTMLPreformatted"/>
      </w:pPr>
      <w:r w:rsidRPr="00744224">
        <w:t>C:\Documents and Settings\Jonathan\My Documents\Visual Studio 2005\Projects\Hello\Hello</w:t>
      </w:r>
    </w:p>
    <w:p w14:paraId="08A24AD9" w14:textId="77777777" w:rsidR="00061557" w:rsidRPr="00744224" w:rsidRDefault="00061557" w:rsidP="00061557">
      <w:pPr>
        <w:rPr>
          <w:rFonts w:cs="Arial"/>
          <w:b/>
        </w:rPr>
      </w:pPr>
    </w:p>
    <w:p w14:paraId="551E2120" w14:textId="77777777" w:rsidR="00061557" w:rsidRPr="00744224" w:rsidRDefault="00061557" w:rsidP="00061557">
      <w:pPr>
        <w:rPr>
          <w:bCs/>
        </w:rPr>
      </w:pPr>
      <w:r w:rsidRPr="00744224">
        <w:rPr>
          <w:bCs/>
        </w:rPr>
        <w:t xml:space="preserve">The </w:t>
      </w:r>
      <w:r w:rsidRPr="00744224">
        <w:rPr>
          <w:rStyle w:val="HTMLTypewriter"/>
        </w:rPr>
        <w:t>iostream</w:t>
      </w:r>
      <w:r w:rsidRPr="00744224">
        <w:rPr>
          <w:bCs/>
        </w:rPr>
        <w:t xml:space="preserve"> file was found in the following folder on my computer.  The location will vary from machine to machine. </w:t>
      </w:r>
    </w:p>
    <w:p w14:paraId="7FE9BCFA" w14:textId="77777777" w:rsidR="00061557" w:rsidRPr="00744224" w:rsidRDefault="00061557" w:rsidP="00061557">
      <w:pPr>
        <w:rPr>
          <w:bCs/>
        </w:rPr>
      </w:pPr>
    </w:p>
    <w:p w14:paraId="4503B71C" w14:textId="77777777" w:rsidR="00061557" w:rsidRPr="00744224" w:rsidRDefault="00061557" w:rsidP="00061557">
      <w:pPr>
        <w:pStyle w:val="HTMLPreformatted"/>
      </w:pPr>
      <w:r w:rsidRPr="00744224">
        <w:t xml:space="preserve">C:\Program Files\Microsoft Visual Studio 8\VC\include </w:t>
      </w:r>
    </w:p>
    <w:p w14:paraId="3A94836A" w14:textId="77777777" w:rsidR="00061557" w:rsidRPr="00744224" w:rsidDel="005B4D7B" w:rsidRDefault="00061557" w:rsidP="00061557">
      <w:pPr>
        <w:rPr>
          <w:bCs/>
        </w:rPr>
      </w:pPr>
    </w:p>
    <w:p w14:paraId="6E8255F8" w14:textId="77777777" w:rsidR="00061557" w:rsidRPr="00744224" w:rsidRDefault="00061557" w:rsidP="00061557">
      <w:pPr>
        <w:rPr>
          <w:bCs/>
        </w:rPr>
      </w:pPr>
      <w:r w:rsidRPr="00744224">
        <w:rPr>
          <w:bCs/>
        </w:rPr>
        <w:t xml:space="preserve">As you can see, the location of the files on my computer shows that the computer I use has the Microsoft Visual Studio development environment installed on it.  </w:t>
      </w:r>
    </w:p>
    <w:p w14:paraId="1928EA7B" w14:textId="77777777" w:rsidR="00061557" w:rsidRPr="00744224" w:rsidRDefault="00061557" w:rsidP="00061557">
      <w:pPr>
        <w:rPr>
          <w:rFonts w:cs="Arial"/>
          <w:bCs/>
        </w:rPr>
      </w:pPr>
    </w:p>
    <w:p w14:paraId="51B82D00" w14:textId="77777777" w:rsidR="00061557" w:rsidRPr="00744224" w:rsidRDefault="00061557" w:rsidP="00061557">
      <w:pPr>
        <w:rPr>
          <w:rFonts w:cs="Arial"/>
          <w:b/>
        </w:rPr>
      </w:pPr>
    </w:p>
    <w:p w14:paraId="21A33B4F" w14:textId="77777777" w:rsidR="00061557" w:rsidRPr="00744224" w:rsidRDefault="00061557" w:rsidP="00061557">
      <w:pPr>
        <w:rPr>
          <w:rFonts w:cs="Arial"/>
          <w:b/>
        </w:rPr>
      </w:pPr>
    </w:p>
    <w:p w14:paraId="0E27052B" w14:textId="77777777" w:rsidR="00061557" w:rsidRPr="00744224" w:rsidRDefault="00061557" w:rsidP="00061557">
      <w:pPr>
        <w:rPr>
          <w:bCs/>
        </w:rPr>
      </w:pPr>
      <w:r w:rsidRPr="00744224">
        <w:rPr>
          <w:b/>
        </w:rPr>
        <w:t xml:space="preserve">Solution R1.7:  </w:t>
      </w:r>
      <w:r w:rsidRPr="00744224">
        <w:rPr>
          <w:bCs/>
        </w:rPr>
        <w:t>The program prints the following:</w:t>
      </w:r>
    </w:p>
    <w:p w14:paraId="09FDF055" w14:textId="77777777" w:rsidR="00061557" w:rsidRPr="00744224" w:rsidRDefault="00061557" w:rsidP="00061557">
      <w:pPr>
        <w:rPr>
          <w:rFonts w:cs="Arial"/>
          <w:bCs/>
        </w:rPr>
      </w:pPr>
    </w:p>
    <w:p w14:paraId="6DF998B6" w14:textId="77777777" w:rsidR="00061557" w:rsidRPr="00744224" w:rsidRDefault="00061557" w:rsidP="00061557">
      <w:pPr>
        <w:pStyle w:val="HTMLPreformatted"/>
      </w:pPr>
      <w:r w:rsidRPr="00744224">
        <w:t>6 * 7 = 42</w:t>
      </w:r>
    </w:p>
    <w:p w14:paraId="1B6461ED" w14:textId="77777777" w:rsidR="00061557" w:rsidRPr="00744224" w:rsidRDefault="00061557" w:rsidP="00061557">
      <w:pPr>
        <w:rPr>
          <w:rFonts w:cs="Arial"/>
          <w:b/>
        </w:rPr>
      </w:pPr>
    </w:p>
    <w:p w14:paraId="750D7279" w14:textId="77777777" w:rsidR="00061557" w:rsidRPr="00744224" w:rsidRDefault="00061557" w:rsidP="00061557">
      <w:pPr>
        <w:rPr>
          <w:rFonts w:cs="Arial"/>
          <w:b/>
        </w:rPr>
      </w:pPr>
    </w:p>
    <w:p w14:paraId="1FED80B3" w14:textId="77777777" w:rsidR="00061557" w:rsidRPr="00744224" w:rsidRDefault="00061557" w:rsidP="00061557">
      <w:pPr>
        <w:rPr>
          <w:bCs/>
        </w:rPr>
      </w:pPr>
      <w:r w:rsidRPr="00744224">
        <w:rPr>
          <w:b/>
        </w:rPr>
        <w:t xml:space="preserve">Solution R1.8:  </w:t>
      </w:r>
      <w:r w:rsidRPr="00744224">
        <w:rPr>
          <w:bCs/>
        </w:rPr>
        <w:t>The program prints the following:</w:t>
      </w:r>
    </w:p>
    <w:p w14:paraId="756F0680" w14:textId="77777777" w:rsidR="00061557" w:rsidRPr="00744224" w:rsidRDefault="00061557" w:rsidP="00061557">
      <w:pPr>
        <w:rPr>
          <w:rFonts w:cs="Arial"/>
          <w:bCs/>
        </w:rPr>
      </w:pPr>
    </w:p>
    <w:p w14:paraId="3F595489" w14:textId="77777777" w:rsidR="00061557" w:rsidRPr="00744224" w:rsidRDefault="00061557" w:rsidP="00061557">
      <w:pPr>
        <w:pStyle w:val="HTMLPreformatted"/>
      </w:pPr>
      <w:r w:rsidRPr="00744224">
        <w:t>HelloWorld</w:t>
      </w:r>
    </w:p>
    <w:p w14:paraId="610CE54F" w14:textId="77777777" w:rsidR="00061557" w:rsidRPr="00744224" w:rsidRDefault="00061557" w:rsidP="00061557">
      <w:pPr>
        <w:rPr>
          <w:rFonts w:cs="Arial"/>
          <w:b/>
        </w:rPr>
      </w:pPr>
    </w:p>
    <w:p w14:paraId="46C5E3DC" w14:textId="77777777" w:rsidR="00061557" w:rsidRPr="00744224" w:rsidRDefault="00061557" w:rsidP="00061557">
      <w:pPr>
        <w:rPr>
          <w:rFonts w:cs="Arial"/>
          <w:b/>
        </w:rPr>
      </w:pPr>
    </w:p>
    <w:p w14:paraId="30C358CC" w14:textId="77777777" w:rsidR="00061557" w:rsidRPr="00744224" w:rsidRDefault="00061557" w:rsidP="00061557">
      <w:pPr>
        <w:rPr>
          <w:bCs/>
        </w:rPr>
      </w:pPr>
      <w:r w:rsidRPr="00744224">
        <w:rPr>
          <w:b/>
        </w:rPr>
        <w:t xml:space="preserve">Solution R1.9:  </w:t>
      </w:r>
      <w:r w:rsidRPr="00744224">
        <w:rPr>
          <w:bCs/>
        </w:rPr>
        <w:t>The program prints the following:</w:t>
      </w:r>
    </w:p>
    <w:p w14:paraId="513256D6" w14:textId="77777777" w:rsidR="00061557" w:rsidRPr="00744224" w:rsidRDefault="00061557" w:rsidP="00061557">
      <w:pPr>
        <w:rPr>
          <w:rFonts w:cs="Arial"/>
          <w:bCs/>
        </w:rPr>
      </w:pPr>
    </w:p>
    <w:p w14:paraId="133A2996" w14:textId="77777777" w:rsidR="00061557" w:rsidRPr="00744224" w:rsidRDefault="00061557" w:rsidP="00061557">
      <w:pPr>
        <w:pStyle w:val="HTMLPreformatted"/>
      </w:pPr>
      <w:r w:rsidRPr="00744224">
        <w:t>Hello</w:t>
      </w:r>
    </w:p>
    <w:p w14:paraId="395A0ACD" w14:textId="77777777" w:rsidR="00061557" w:rsidRPr="00744224" w:rsidRDefault="00061557" w:rsidP="00061557">
      <w:pPr>
        <w:pStyle w:val="HTMLPreformatted"/>
      </w:pPr>
      <w:r w:rsidRPr="00744224">
        <w:t>World</w:t>
      </w:r>
    </w:p>
    <w:p w14:paraId="4E5D33DD" w14:textId="77777777" w:rsidR="00061557" w:rsidRPr="00744224" w:rsidRDefault="00061557" w:rsidP="00061557">
      <w:pPr>
        <w:pStyle w:val="HTMLPreformatted"/>
        <w:rPr>
          <w:rFonts w:ascii="Arial" w:hAnsi="Arial" w:cs="Arial"/>
          <w:b/>
        </w:rPr>
      </w:pPr>
      <w:r w:rsidRPr="00744224">
        <w:rPr>
          <w:rFonts w:ascii="Arial" w:hAnsi="Arial" w:cs="Arial"/>
          <w:bCs/>
          <w:sz w:val="22"/>
        </w:rPr>
        <w:t xml:space="preserve"> </w:t>
      </w:r>
    </w:p>
    <w:p w14:paraId="689B7382" w14:textId="77777777" w:rsidR="00061557" w:rsidRPr="00744224" w:rsidRDefault="00061557" w:rsidP="00061557">
      <w:pPr>
        <w:rPr>
          <w:rFonts w:cs="Arial"/>
          <w:b/>
        </w:rPr>
      </w:pPr>
    </w:p>
    <w:p w14:paraId="17BE56B4" w14:textId="77777777" w:rsidR="005F6932" w:rsidRDefault="005F6932">
      <w:pPr>
        <w:rPr>
          <w:ins w:id="43" w:author="Rama Olson" w:date="2017-12-02T21:24:00Z"/>
          <w:b/>
        </w:rPr>
      </w:pPr>
      <w:ins w:id="44" w:author="Rama Olson" w:date="2017-12-02T21:24:00Z">
        <w:r>
          <w:rPr>
            <w:b/>
          </w:rPr>
          <w:br w:type="page"/>
        </w:r>
      </w:ins>
    </w:p>
    <w:p w14:paraId="2EAB3458" w14:textId="42CEEF47" w:rsidR="00061557" w:rsidRPr="00744224" w:rsidRDefault="00061557" w:rsidP="00061557">
      <w:pPr>
        <w:rPr>
          <w:bCs/>
        </w:rPr>
      </w:pPr>
      <w:r w:rsidRPr="00744224">
        <w:rPr>
          <w:b/>
        </w:rPr>
        <w:lastRenderedPageBreak/>
        <w:t xml:space="preserve">Solution R1.10:  </w:t>
      </w:r>
      <w:r w:rsidRPr="00744224">
        <w:rPr>
          <w:bCs/>
        </w:rPr>
        <w:t>Programs 1 to 3 below each have a different compile-time error (an error that violates the rules of C++).  Program 4 has a run-time error (an error that will allow the program to execute, but which fails to provide the correct results).</w:t>
      </w:r>
    </w:p>
    <w:p w14:paraId="7903DFF1" w14:textId="77777777" w:rsidR="00061557" w:rsidRPr="00744224" w:rsidRDefault="00061557" w:rsidP="00061557">
      <w:pPr>
        <w:rPr>
          <w:bCs/>
        </w:rPr>
      </w:pPr>
    </w:p>
    <w:p w14:paraId="24B327CC" w14:textId="77777777" w:rsidR="00061557" w:rsidRPr="00744224" w:rsidRDefault="00061557" w:rsidP="00061557">
      <w:pPr>
        <w:ind w:left="360"/>
        <w:rPr>
          <w:b/>
        </w:rPr>
      </w:pPr>
      <w:r w:rsidRPr="00744224">
        <w:rPr>
          <w:b/>
        </w:rPr>
        <w:t>Program 1 (compile-time error – no end quote on string</w:t>
      </w:r>
      <w:ins w:id="45" w:author="Rama Olson" w:date="2017-06-14T14:05:00Z">
        <w:r w:rsidR="00196F05">
          <w:rPr>
            <w:b/>
          </w:rPr>
          <w:t>, in line 6</w:t>
        </w:r>
      </w:ins>
      <w:r w:rsidRPr="00744224">
        <w:rPr>
          <w:b/>
        </w:rPr>
        <w:t>):</w:t>
      </w:r>
    </w:p>
    <w:p w14:paraId="080A91B5" w14:textId="77777777" w:rsidR="00061557" w:rsidRPr="00744224" w:rsidRDefault="00061557" w:rsidP="00061557">
      <w:pPr>
        <w:ind w:left="720"/>
        <w:rPr>
          <w:rFonts w:cs="Arial"/>
          <w:bCs/>
        </w:rPr>
      </w:pPr>
    </w:p>
    <w:p w14:paraId="18848301" w14:textId="77777777" w:rsidR="00061557" w:rsidRPr="00744224" w:rsidRDefault="00196F05" w:rsidP="00061557">
      <w:pPr>
        <w:pStyle w:val="HTMLPreformatted"/>
      </w:pPr>
      <w:ins w:id="46" w:author="Rama Olson" w:date="2017-06-14T14:04:00Z">
        <w:r>
          <w:t xml:space="preserve">1 </w:t>
        </w:r>
      </w:ins>
      <w:r w:rsidR="00061557" w:rsidRPr="00744224">
        <w:t>#include &lt;iostream&gt;</w:t>
      </w:r>
    </w:p>
    <w:p w14:paraId="2EA28452" w14:textId="77777777" w:rsidR="00061557" w:rsidRPr="00744224" w:rsidRDefault="00196F05" w:rsidP="00061557">
      <w:pPr>
        <w:pStyle w:val="HTMLPreformatted"/>
      </w:pPr>
      <w:ins w:id="47" w:author="Rama Olson" w:date="2017-06-14T14:04:00Z">
        <w:r>
          <w:t xml:space="preserve">2 </w:t>
        </w:r>
      </w:ins>
      <w:r w:rsidR="00061557" w:rsidRPr="00744224">
        <w:t>using namespace std;</w:t>
      </w:r>
    </w:p>
    <w:p w14:paraId="2BBB1827" w14:textId="77777777" w:rsidR="00061557" w:rsidRPr="00744224" w:rsidRDefault="00196F05" w:rsidP="00061557">
      <w:pPr>
        <w:pStyle w:val="HTMLPreformatted"/>
      </w:pPr>
      <w:ins w:id="48" w:author="Rama Olson" w:date="2017-06-14T14:04:00Z">
        <w:r>
          <w:t xml:space="preserve">3 </w:t>
        </w:r>
      </w:ins>
    </w:p>
    <w:p w14:paraId="439A6C41" w14:textId="77777777" w:rsidR="00061557" w:rsidRPr="00744224" w:rsidRDefault="00196F05" w:rsidP="00061557">
      <w:pPr>
        <w:pStyle w:val="HTMLPreformatted"/>
      </w:pPr>
      <w:ins w:id="49" w:author="Rama Olson" w:date="2017-06-14T14:04:00Z">
        <w:r>
          <w:t xml:space="preserve">4 </w:t>
        </w:r>
      </w:ins>
      <w:r w:rsidR="00061557" w:rsidRPr="00744224">
        <w:t>int main()</w:t>
      </w:r>
    </w:p>
    <w:p w14:paraId="1637DC86" w14:textId="77777777" w:rsidR="00061557" w:rsidRPr="00744224" w:rsidRDefault="00196F05" w:rsidP="00061557">
      <w:pPr>
        <w:pStyle w:val="HTMLPreformatted"/>
      </w:pPr>
      <w:ins w:id="50" w:author="Rama Olson" w:date="2017-06-14T14:04:00Z">
        <w:r>
          <w:t xml:space="preserve">5 </w:t>
        </w:r>
      </w:ins>
      <w:r w:rsidR="00061557" w:rsidRPr="00744224">
        <w:t>{</w:t>
      </w:r>
    </w:p>
    <w:p w14:paraId="7813AB29" w14:textId="77777777" w:rsidR="00061557" w:rsidRPr="00744224" w:rsidRDefault="00196F05" w:rsidP="00061557">
      <w:pPr>
        <w:pStyle w:val="HTMLPreformatted"/>
      </w:pPr>
      <w:ins w:id="51" w:author="Rama Olson" w:date="2017-06-14T14:04:00Z">
        <w:r>
          <w:t xml:space="preserve">6 </w:t>
        </w:r>
      </w:ins>
      <w:r w:rsidR="00061557" w:rsidRPr="00744224">
        <w:tab/>
      </w:r>
      <w:ins w:id="52" w:author="Rama Olson" w:date="2017-06-14T14:04:00Z">
        <w:r>
          <w:t xml:space="preserve"> </w:t>
        </w:r>
      </w:ins>
      <w:r w:rsidR="00061557" w:rsidRPr="00744224">
        <w:t>cout &lt;&lt; "Hello, World! &lt;&lt; endl;</w:t>
      </w:r>
    </w:p>
    <w:p w14:paraId="259A43B9" w14:textId="77777777" w:rsidR="00061557" w:rsidRPr="00744224" w:rsidRDefault="00196F05" w:rsidP="00061557">
      <w:pPr>
        <w:pStyle w:val="HTMLPreformatted"/>
      </w:pPr>
      <w:ins w:id="53" w:author="Rama Olson" w:date="2017-06-14T14:04:00Z">
        <w:r>
          <w:t>7</w:t>
        </w:r>
      </w:ins>
      <w:r w:rsidR="00061557" w:rsidRPr="00744224">
        <w:tab/>
      </w:r>
      <w:ins w:id="54" w:author="Rama Olson" w:date="2017-06-14T14:04:00Z">
        <w:r>
          <w:t xml:space="preserve"> </w:t>
        </w:r>
      </w:ins>
      <w:r w:rsidR="00061557" w:rsidRPr="00744224">
        <w:t>return 0;</w:t>
      </w:r>
    </w:p>
    <w:p w14:paraId="2A24E58D" w14:textId="77777777" w:rsidR="00061557" w:rsidRPr="00744224" w:rsidRDefault="00196F05" w:rsidP="00061557">
      <w:pPr>
        <w:pStyle w:val="HTMLPreformatted"/>
      </w:pPr>
      <w:ins w:id="55" w:author="Rama Olson" w:date="2017-06-14T14:04:00Z">
        <w:r>
          <w:t xml:space="preserve">8 </w:t>
        </w:r>
      </w:ins>
      <w:r w:rsidR="00061557" w:rsidRPr="00744224">
        <w:t>}</w:t>
      </w:r>
    </w:p>
    <w:p w14:paraId="648727CA" w14:textId="77777777" w:rsidR="00061557" w:rsidRPr="00744224" w:rsidRDefault="00061557" w:rsidP="00061557">
      <w:pPr>
        <w:rPr>
          <w:rFonts w:cs="Arial"/>
          <w:b/>
        </w:rPr>
      </w:pPr>
    </w:p>
    <w:p w14:paraId="31C061AB" w14:textId="32EEF737" w:rsidR="00061557" w:rsidRPr="00744224" w:rsidRDefault="00061557" w:rsidP="005F6932">
      <w:pPr>
        <w:ind w:firstLine="360"/>
        <w:rPr>
          <w:b/>
        </w:rPr>
        <w:pPrChange w:id="56" w:author="Rama Olson" w:date="2017-12-02T21:24:00Z">
          <w:pPr>
            <w:ind w:left="360"/>
          </w:pPr>
        </w:pPrChange>
      </w:pPr>
      <w:r w:rsidRPr="00744224">
        <w:rPr>
          <w:b/>
        </w:rPr>
        <w:t>Program 2 (compile-time error – no semicolon on the cout statement</w:t>
      </w:r>
      <w:ins w:id="57" w:author="Rama Olson" w:date="2017-06-14T14:06:00Z">
        <w:r w:rsidR="00196F05">
          <w:rPr>
            <w:b/>
          </w:rPr>
          <w:t>, in line 6</w:t>
        </w:r>
      </w:ins>
      <w:r w:rsidRPr="00744224">
        <w:rPr>
          <w:b/>
        </w:rPr>
        <w:t>):</w:t>
      </w:r>
    </w:p>
    <w:p w14:paraId="3C6FBC5B" w14:textId="77777777" w:rsidR="00061557" w:rsidRPr="00744224" w:rsidRDefault="00061557" w:rsidP="00061557">
      <w:pPr>
        <w:pStyle w:val="HTMLPreformatted"/>
        <w:rPr>
          <w:rFonts w:cs="Arial"/>
          <w:bCs/>
        </w:rPr>
      </w:pPr>
    </w:p>
    <w:p w14:paraId="2599C3BB" w14:textId="77777777" w:rsidR="00061557" w:rsidRPr="00744224" w:rsidRDefault="00196F05" w:rsidP="00061557">
      <w:pPr>
        <w:pStyle w:val="HTMLPreformatted"/>
        <w:rPr>
          <w:lang w:eastAsia="ko-KR"/>
        </w:rPr>
      </w:pPr>
      <w:ins w:id="58" w:author="Rama Olson" w:date="2017-06-14T14:05:00Z">
        <w:r>
          <w:rPr>
            <w:lang w:eastAsia="ko-KR"/>
          </w:rPr>
          <w:t xml:space="preserve">1 </w:t>
        </w:r>
      </w:ins>
      <w:r w:rsidR="00061557" w:rsidRPr="00744224">
        <w:rPr>
          <w:lang w:eastAsia="ko-KR"/>
        </w:rPr>
        <w:t>#include &lt;iostream&gt;</w:t>
      </w:r>
    </w:p>
    <w:p w14:paraId="16F69A27" w14:textId="77777777" w:rsidR="00061557" w:rsidRPr="00744224" w:rsidRDefault="00196F05" w:rsidP="00061557">
      <w:pPr>
        <w:pStyle w:val="HTMLPreformatted"/>
        <w:rPr>
          <w:lang w:eastAsia="ko-KR"/>
        </w:rPr>
      </w:pPr>
      <w:ins w:id="59" w:author="Rama Olson" w:date="2017-06-14T14:05:00Z">
        <w:r>
          <w:rPr>
            <w:lang w:eastAsia="ko-KR"/>
          </w:rPr>
          <w:t xml:space="preserve">2 </w:t>
        </w:r>
      </w:ins>
      <w:r w:rsidR="00061557" w:rsidRPr="00744224">
        <w:rPr>
          <w:lang w:eastAsia="ko-KR"/>
        </w:rPr>
        <w:t>using namespace std;</w:t>
      </w:r>
    </w:p>
    <w:p w14:paraId="0D848D02" w14:textId="77777777" w:rsidR="00061557" w:rsidRPr="00744224" w:rsidRDefault="00196F05" w:rsidP="00061557">
      <w:pPr>
        <w:pStyle w:val="HTMLPreformatted"/>
        <w:ind w:left="0"/>
        <w:rPr>
          <w:lang w:eastAsia="ko-KR"/>
        </w:rPr>
      </w:pPr>
      <w:ins w:id="60" w:author="Rama Olson" w:date="2017-06-14T14:05:00Z">
        <w:r>
          <w:rPr>
            <w:lang w:eastAsia="ko-KR"/>
          </w:rPr>
          <w:t xml:space="preserve">   3</w:t>
        </w:r>
        <w:r>
          <w:rPr>
            <w:lang w:eastAsia="ko-KR"/>
          </w:rPr>
          <w:tab/>
        </w:r>
      </w:ins>
    </w:p>
    <w:p w14:paraId="31223A1A" w14:textId="77777777" w:rsidR="00061557" w:rsidRPr="00744224" w:rsidRDefault="00196F05" w:rsidP="00061557">
      <w:pPr>
        <w:pStyle w:val="HTMLPreformatted"/>
        <w:rPr>
          <w:lang w:eastAsia="ko-KR"/>
        </w:rPr>
      </w:pPr>
      <w:ins w:id="61" w:author="Rama Olson" w:date="2017-06-14T14:05:00Z">
        <w:r>
          <w:rPr>
            <w:lang w:eastAsia="ko-KR"/>
          </w:rPr>
          <w:t xml:space="preserve">4 </w:t>
        </w:r>
      </w:ins>
      <w:r w:rsidR="00061557" w:rsidRPr="00744224">
        <w:rPr>
          <w:lang w:eastAsia="ko-KR"/>
        </w:rPr>
        <w:t>int main()</w:t>
      </w:r>
    </w:p>
    <w:p w14:paraId="091BD004" w14:textId="77777777" w:rsidR="00061557" w:rsidRPr="00744224" w:rsidRDefault="00196F05" w:rsidP="00061557">
      <w:pPr>
        <w:pStyle w:val="HTMLPreformatted"/>
        <w:rPr>
          <w:lang w:eastAsia="ko-KR"/>
        </w:rPr>
      </w:pPr>
      <w:ins w:id="62" w:author="Rama Olson" w:date="2017-06-14T14:05:00Z">
        <w:r>
          <w:rPr>
            <w:lang w:eastAsia="ko-KR"/>
          </w:rPr>
          <w:t xml:space="preserve">5 </w:t>
        </w:r>
      </w:ins>
      <w:r w:rsidR="00061557" w:rsidRPr="00744224">
        <w:rPr>
          <w:lang w:eastAsia="ko-KR"/>
        </w:rPr>
        <w:t>{</w:t>
      </w:r>
    </w:p>
    <w:p w14:paraId="0B07D165" w14:textId="77777777" w:rsidR="00061557" w:rsidRPr="00744224" w:rsidRDefault="00196F05" w:rsidP="00061557">
      <w:pPr>
        <w:pStyle w:val="HTMLPreformatted"/>
        <w:ind w:left="0"/>
        <w:rPr>
          <w:lang w:eastAsia="ko-KR"/>
        </w:rPr>
      </w:pPr>
      <w:ins w:id="63" w:author="Rama Olson" w:date="2017-06-14T14:06:00Z">
        <w:r>
          <w:rPr>
            <w:lang w:eastAsia="ko-KR"/>
          </w:rPr>
          <w:t xml:space="preserve">   6</w:t>
        </w:r>
      </w:ins>
      <w:r w:rsidR="00061557" w:rsidRPr="00744224">
        <w:rPr>
          <w:lang w:eastAsia="ko-KR"/>
        </w:rPr>
        <w:tab/>
      </w:r>
      <w:ins w:id="64" w:author="Rama Olson" w:date="2017-06-14T14:06:00Z">
        <w:r>
          <w:rPr>
            <w:lang w:eastAsia="ko-KR"/>
          </w:rPr>
          <w:t xml:space="preserve"> </w:t>
        </w:r>
      </w:ins>
      <w:r w:rsidR="00061557" w:rsidRPr="00744224">
        <w:rPr>
          <w:lang w:eastAsia="ko-KR"/>
        </w:rPr>
        <w:t>cout &lt;&lt; "Hello, World!" &lt;&lt; endl</w:t>
      </w:r>
    </w:p>
    <w:p w14:paraId="45F8BC0D" w14:textId="77777777" w:rsidR="00061557" w:rsidRPr="00744224" w:rsidRDefault="00196F05">
      <w:pPr>
        <w:pStyle w:val="HTMLPreformatted"/>
        <w:rPr>
          <w:lang w:eastAsia="ko-KR"/>
        </w:rPr>
        <w:pPrChange w:id="65" w:author="Rama Olson" w:date="2017-06-14T14:06:00Z">
          <w:pPr>
            <w:pStyle w:val="HTMLPreformatted"/>
            <w:ind w:left="0" w:firstLine="720"/>
          </w:pPr>
        </w:pPrChange>
      </w:pPr>
      <w:ins w:id="66" w:author="Rama Olson" w:date="2017-06-14T14:06:00Z">
        <w:r>
          <w:rPr>
            <w:lang w:eastAsia="ko-KR"/>
          </w:rPr>
          <w:t xml:space="preserve">7   </w:t>
        </w:r>
      </w:ins>
      <w:r w:rsidR="00061557" w:rsidRPr="00744224">
        <w:rPr>
          <w:lang w:eastAsia="ko-KR"/>
        </w:rPr>
        <w:t>return 0;</w:t>
      </w:r>
    </w:p>
    <w:p w14:paraId="72530693" w14:textId="77777777" w:rsidR="00061557" w:rsidRPr="00744224" w:rsidRDefault="00196F05" w:rsidP="00061557">
      <w:pPr>
        <w:pStyle w:val="HTMLPreformatted"/>
        <w:rPr>
          <w:rFonts w:cs="Arial"/>
          <w:b/>
        </w:rPr>
      </w:pPr>
      <w:ins w:id="67" w:author="Rama Olson" w:date="2017-06-14T14:06:00Z">
        <w:r>
          <w:rPr>
            <w:lang w:eastAsia="ko-KR"/>
          </w:rPr>
          <w:t xml:space="preserve">8 </w:t>
        </w:r>
      </w:ins>
      <w:r w:rsidR="00061557" w:rsidRPr="00744224">
        <w:rPr>
          <w:lang w:eastAsia="ko-KR"/>
        </w:rPr>
        <w:t>}</w:t>
      </w:r>
    </w:p>
    <w:p w14:paraId="76303D05" w14:textId="77777777" w:rsidR="00061557" w:rsidRPr="00744224" w:rsidRDefault="00061557" w:rsidP="00061557">
      <w:pPr>
        <w:rPr>
          <w:rFonts w:cs="Arial"/>
          <w:b/>
        </w:rPr>
      </w:pPr>
    </w:p>
    <w:p w14:paraId="33A1E054" w14:textId="77777777" w:rsidR="00061557" w:rsidRPr="00744224" w:rsidRDefault="00061557" w:rsidP="00061557">
      <w:pPr>
        <w:ind w:left="360"/>
        <w:rPr>
          <w:b/>
        </w:rPr>
      </w:pPr>
      <w:r w:rsidRPr="00744224">
        <w:rPr>
          <w:b/>
        </w:rPr>
        <w:t>Program 3 (compile-time error – no parentheses for main function</w:t>
      </w:r>
      <w:ins w:id="68" w:author="Rama Olson" w:date="2017-06-14T14:07:00Z">
        <w:r w:rsidR="00196F05">
          <w:rPr>
            <w:b/>
          </w:rPr>
          <w:t>, in line 4</w:t>
        </w:r>
      </w:ins>
      <w:r w:rsidRPr="00744224">
        <w:rPr>
          <w:b/>
        </w:rPr>
        <w:t>):</w:t>
      </w:r>
    </w:p>
    <w:p w14:paraId="6427C590" w14:textId="77777777" w:rsidR="00061557" w:rsidRPr="00744224" w:rsidRDefault="00061557" w:rsidP="00061557">
      <w:pPr>
        <w:ind w:left="720"/>
        <w:rPr>
          <w:rFonts w:cs="Arial"/>
          <w:bCs/>
        </w:rPr>
      </w:pPr>
    </w:p>
    <w:p w14:paraId="64D3175A" w14:textId="77777777" w:rsidR="00061557" w:rsidRPr="00744224" w:rsidRDefault="00196F05" w:rsidP="00061557">
      <w:pPr>
        <w:pStyle w:val="HTMLPreformatted"/>
        <w:rPr>
          <w:lang w:eastAsia="ko-KR"/>
        </w:rPr>
      </w:pPr>
      <w:ins w:id="69" w:author="Rama Olson" w:date="2017-06-14T14:06:00Z">
        <w:r>
          <w:rPr>
            <w:lang w:eastAsia="ko-KR"/>
          </w:rPr>
          <w:t xml:space="preserve">1 </w:t>
        </w:r>
      </w:ins>
      <w:r w:rsidR="00061557" w:rsidRPr="00744224">
        <w:rPr>
          <w:lang w:eastAsia="ko-KR"/>
        </w:rPr>
        <w:t>#include &lt;iostream&gt;</w:t>
      </w:r>
    </w:p>
    <w:p w14:paraId="1133C312" w14:textId="77777777" w:rsidR="00061557" w:rsidRPr="00744224" w:rsidRDefault="00196F05" w:rsidP="00061557">
      <w:pPr>
        <w:pStyle w:val="HTMLPreformatted"/>
        <w:rPr>
          <w:lang w:eastAsia="ko-KR"/>
        </w:rPr>
      </w:pPr>
      <w:ins w:id="70" w:author="Rama Olson" w:date="2017-06-14T14:06:00Z">
        <w:r>
          <w:rPr>
            <w:lang w:eastAsia="ko-KR"/>
          </w:rPr>
          <w:t xml:space="preserve">2 </w:t>
        </w:r>
      </w:ins>
      <w:r w:rsidR="00061557" w:rsidRPr="00744224">
        <w:rPr>
          <w:lang w:eastAsia="ko-KR"/>
        </w:rPr>
        <w:t>using namespace std;</w:t>
      </w:r>
    </w:p>
    <w:p w14:paraId="09CF482F" w14:textId="77777777" w:rsidR="00061557" w:rsidRPr="00744224" w:rsidRDefault="00196F05" w:rsidP="00061557">
      <w:pPr>
        <w:pStyle w:val="HTMLPreformatted"/>
        <w:rPr>
          <w:lang w:eastAsia="ko-KR"/>
        </w:rPr>
      </w:pPr>
      <w:ins w:id="71" w:author="Rama Olson" w:date="2017-06-14T14:06:00Z">
        <w:r>
          <w:rPr>
            <w:lang w:eastAsia="ko-KR"/>
          </w:rPr>
          <w:t>3</w:t>
        </w:r>
      </w:ins>
    </w:p>
    <w:p w14:paraId="7010E0DA" w14:textId="77777777" w:rsidR="00061557" w:rsidRPr="00744224" w:rsidRDefault="00196F05" w:rsidP="00061557">
      <w:pPr>
        <w:pStyle w:val="HTMLPreformatted"/>
        <w:rPr>
          <w:lang w:eastAsia="ko-KR"/>
        </w:rPr>
      </w:pPr>
      <w:ins w:id="72" w:author="Rama Olson" w:date="2017-06-14T14:06:00Z">
        <w:r>
          <w:rPr>
            <w:lang w:eastAsia="ko-KR"/>
          </w:rPr>
          <w:t xml:space="preserve">4 </w:t>
        </w:r>
      </w:ins>
      <w:r w:rsidR="00061557" w:rsidRPr="00744224">
        <w:rPr>
          <w:lang w:eastAsia="ko-KR"/>
        </w:rPr>
        <w:t>int main</w:t>
      </w:r>
    </w:p>
    <w:p w14:paraId="528F0AB9" w14:textId="77777777" w:rsidR="00061557" w:rsidRPr="00744224" w:rsidRDefault="00196F05" w:rsidP="00061557">
      <w:pPr>
        <w:pStyle w:val="HTMLPreformatted"/>
        <w:rPr>
          <w:lang w:eastAsia="ko-KR"/>
        </w:rPr>
      </w:pPr>
      <w:ins w:id="73" w:author="Rama Olson" w:date="2017-06-14T14:06:00Z">
        <w:r>
          <w:rPr>
            <w:lang w:eastAsia="ko-KR"/>
          </w:rPr>
          <w:t xml:space="preserve">5 </w:t>
        </w:r>
      </w:ins>
      <w:r w:rsidR="00061557" w:rsidRPr="00744224">
        <w:rPr>
          <w:lang w:eastAsia="ko-KR"/>
        </w:rPr>
        <w:t>{</w:t>
      </w:r>
    </w:p>
    <w:p w14:paraId="549B3B0A" w14:textId="77777777" w:rsidR="00061557" w:rsidRPr="00744224" w:rsidRDefault="00196F05" w:rsidP="00061557">
      <w:pPr>
        <w:pStyle w:val="HTMLPreformatted"/>
        <w:rPr>
          <w:lang w:eastAsia="ko-KR"/>
        </w:rPr>
      </w:pPr>
      <w:ins w:id="74" w:author="Rama Olson" w:date="2017-06-14T14:06:00Z">
        <w:r>
          <w:rPr>
            <w:lang w:eastAsia="ko-KR"/>
          </w:rPr>
          <w:t>6</w:t>
        </w:r>
      </w:ins>
      <w:r w:rsidR="00061557" w:rsidRPr="00744224">
        <w:rPr>
          <w:lang w:eastAsia="ko-KR"/>
        </w:rPr>
        <w:tab/>
      </w:r>
      <w:ins w:id="75" w:author="Rama Olson" w:date="2017-06-14T14:06:00Z">
        <w:r>
          <w:rPr>
            <w:lang w:eastAsia="ko-KR"/>
          </w:rPr>
          <w:t xml:space="preserve"> </w:t>
        </w:r>
      </w:ins>
      <w:r w:rsidR="00061557" w:rsidRPr="00744224">
        <w:rPr>
          <w:lang w:eastAsia="ko-KR"/>
        </w:rPr>
        <w:t>cout &lt;&lt; "Hello, World!" &lt;&lt; endl;</w:t>
      </w:r>
    </w:p>
    <w:p w14:paraId="6234D4AF" w14:textId="77777777" w:rsidR="00061557" w:rsidRPr="00744224" w:rsidRDefault="00196F05" w:rsidP="00061557">
      <w:pPr>
        <w:pStyle w:val="HTMLPreformatted"/>
        <w:rPr>
          <w:lang w:eastAsia="ko-KR"/>
        </w:rPr>
      </w:pPr>
      <w:ins w:id="76" w:author="Rama Olson" w:date="2017-06-14T14:06:00Z">
        <w:r>
          <w:rPr>
            <w:lang w:eastAsia="ko-KR"/>
          </w:rPr>
          <w:t>7</w:t>
        </w:r>
      </w:ins>
      <w:r w:rsidR="00061557" w:rsidRPr="00744224">
        <w:rPr>
          <w:lang w:eastAsia="ko-KR"/>
        </w:rPr>
        <w:tab/>
      </w:r>
      <w:ins w:id="77" w:author="Rama Olson" w:date="2017-06-14T14:07:00Z">
        <w:r>
          <w:rPr>
            <w:lang w:eastAsia="ko-KR"/>
          </w:rPr>
          <w:t xml:space="preserve"> </w:t>
        </w:r>
      </w:ins>
      <w:r w:rsidR="00061557" w:rsidRPr="00744224">
        <w:rPr>
          <w:lang w:eastAsia="ko-KR"/>
        </w:rPr>
        <w:t>return 0;</w:t>
      </w:r>
    </w:p>
    <w:p w14:paraId="1FD0268D" w14:textId="77777777" w:rsidR="00061557" w:rsidRPr="00744224" w:rsidRDefault="00196F05" w:rsidP="00061557">
      <w:pPr>
        <w:pStyle w:val="HTMLPreformatted"/>
        <w:rPr>
          <w:rFonts w:ascii="Arial" w:hAnsi="Arial" w:cs="Arial"/>
        </w:rPr>
      </w:pPr>
      <w:ins w:id="78" w:author="Rama Olson" w:date="2017-06-14T14:07:00Z">
        <w:r>
          <w:rPr>
            <w:lang w:eastAsia="ko-KR"/>
          </w:rPr>
          <w:t xml:space="preserve">8 </w:t>
        </w:r>
      </w:ins>
      <w:r w:rsidR="00061557" w:rsidRPr="00744224">
        <w:rPr>
          <w:lang w:eastAsia="ko-KR"/>
        </w:rPr>
        <w:t>}</w:t>
      </w:r>
    </w:p>
    <w:p w14:paraId="0F63B50F" w14:textId="77777777" w:rsidR="00061557" w:rsidRPr="00744224" w:rsidRDefault="00061557" w:rsidP="00061557">
      <w:pPr>
        <w:rPr>
          <w:rFonts w:cs="Arial"/>
          <w:b/>
        </w:rPr>
      </w:pPr>
    </w:p>
    <w:p w14:paraId="7F25BF03" w14:textId="77777777" w:rsidR="00061557" w:rsidRPr="00744224" w:rsidRDefault="00061557" w:rsidP="00061557">
      <w:pPr>
        <w:ind w:left="360"/>
        <w:rPr>
          <w:b/>
        </w:rPr>
      </w:pPr>
      <w:r w:rsidRPr="00744224">
        <w:rPr>
          <w:b/>
        </w:rPr>
        <w:t>Program 4 (run-time error – “World” is misspelled</w:t>
      </w:r>
      <w:ins w:id="79" w:author="Rama Olson" w:date="2017-06-14T14:07:00Z">
        <w:r w:rsidR="00196F05">
          <w:rPr>
            <w:b/>
          </w:rPr>
          <w:t>, in line 6</w:t>
        </w:r>
      </w:ins>
      <w:r w:rsidRPr="00744224">
        <w:rPr>
          <w:b/>
        </w:rPr>
        <w:t>):</w:t>
      </w:r>
    </w:p>
    <w:p w14:paraId="661DC9A1" w14:textId="77777777" w:rsidR="00061557" w:rsidRPr="00744224" w:rsidRDefault="00061557" w:rsidP="00061557">
      <w:pPr>
        <w:ind w:left="720"/>
        <w:rPr>
          <w:rFonts w:cs="Arial"/>
          <w:bCs/>
        </w:rPr>
      </w:pPr>
    </w:p>
    <w:p w14:paraId="1FCD02ED" w14:textId="77777777" w:rsidR="00061557" w:rsidRPr="00744224" w:rsidRDefault="00196F05" w:rsidP="00061557">
      <w:pPr>
        <w:pStyle w:val="HTMLPreformatted"/>
        <w:ind w:left="0" w:firstLine="360"/>
        <w:rPr>
          <w:lang w:eastAsia="ko-KR"/>
        </w:rPr>
      </w:pPr>
      <w:ins w:id="80" w:author="Rama Olson" w:date="2017-06-14T14:07:00Z">
        <w:r>
          <w:rPr>
            <w:lang w:eastAsia="ko-KR"/>
          </w:rPr>
          <w:t xml:space="preserve">1 </w:t>
        </w:r>
      </w:ins>
      <w:r w:rsidR="00061557" w:rsidRPr="00744224">
        <w:rPr>
          <w:lang w:eastAsia="ko-KR"/>
        </w:rPr>
        <w:t>#include &lt;iostream&gt;</w:t>
      </w:r>
    </w:p>
    <w:p w14:paraId="16F604FC" w14:textId="77777777" w:rsidR="00061557" w:rsidRPr="00744224" w:rsidRDefault="00196F05" w:rsidP="00061557">
      <w:pPr>
        <w:pStyle w:val="HTMLPreformatted"/>
        <w:ind w:left="0" w:firstLine="360"/>
        <w:rPr>
          <w:lang w:eastAsia="ko-KR"/>
        </w:rPr>
      </w:pPr>
      <w:ins w:id="81" w:author="Rama Olson" w:date="2017-06-14T14:07:00Z">
        <w:r>
          <w:rPr>
            <w:lang w:eastAsia="ko-KR"/>
          </w:rPr>
          <w:t xml:space="preserve">2 </w:t>
        </w:r>
      </w:ins>
      <w:r w:rsidR="00061557" w:rsidRPr="00744224">
        <w:rPr>
          <w:lang w:eastAsia="ko-KR"/>
        </w:rPr>
        <w:t>using namespace std;</w:t>
      </w:r>
    </w:p>
    <w:p w14:paraId="7729E493" w14:textId="77777777" w:rsidR="00061557" w:rsidRPr="00744224" w:rsidRDefault="00196F05" w:rsidP="00061557">
      <w:pPr>
        <w:pStyle w:val="HTMLPreformatted"/>
        <w:ind w:left="0" w:firstLine="360"/>
        <w:rPr>
          <w:lang w:eastAsia="ko-KR"/>
        </w:rPr>
      </w:pPr>
      <w:ins w:id="82" w:author="Rama Olson" w:date="2017-06-14T14:07:00Z">
        <w:r>
          <w:rPr>
            <w:lang w:eastAsia="ko-KR"/>
          </w:rPr>
          <w:t>3</w:t>
        </w:r>
      </w:ins>
    </w:p>
    <w:p w14:paraId="1D32E1FA" w14:textId="77777777" w:rsidR="00061557" w:rsidRPr="00744224" w:rsidRDefault="00196F05" w:rsidP="00061557">
      <w:pPr>
        <w:pStyle w:val="HTMLPreformatted"/>
        <w:ind w:left="0" w:firstLine="360"/>
        <w:rPr>
          <w:lang w:eastAsia="ko-KR"/>
        </w:rPr>
      </w:pPr>
      <w:ins w:id="83" w:author="Rama Olson" w:date="2017-06-14T14:07:00Z">
        <w:r>
          <w:rPr>
            <w:lang w:eastAsia="ko-KR"/>
          </w:rPr>
          <w:t xml:space="preserve">4 </w:t>
        </w:r>
      </w:ins>
      <w:r w:rsidR="00061557" w:rsidRPr="00744224">
        <w:rPr>
          <w:lang w:eastAsia="ko-KR"/>
        </w:rPr>
        <w:t xml:space="preserve">int </w:t>
      </w:r>
      <w:commentRangeStart w:id="84"/>
      <w:r w:rsidR="00061557" w:rsidRPr="00744224">
        <w:rPr>
          <w:lang w:eastAsia="ko-KR"/>
        </w:rPr>
        <w:t>main</w:t>
      </w:r>
      <w:commentRangeEnd w:id="84"/>
      <w:r>
        <w:rPr>
          <w:rStyle w:val="CommentReference"/>
          <w:rFonts w:ascii="Arial" w:hAnsi="Arial"/>
        </w:rPr>
        <w:commentReference w:id="84"/>
      </w:r>
      <w:ins w:id="85" w:author="Rama Olson" w:date="2017-06-14T14:08:00Z">
        <w:r>
          <w:rPr>
            <w:lang w:eastAsia="ko-KR"/>
          </w:rPr>
          <w:t>()</w:t>
        </w:r>
      </w:ins>
    </w:p>
    <w:p w14:paraId="4413EFFD" w14:textId="77777777" w:rsidR="00061557" w:rsidRPr="00744224" w:rsidRDefault="00196F05" w:rsidP="00061557">
      <w:pPr>
        <w:pStyle w:val="HTMLPreformatted"/>
        <w:ind w:left="0" w:firstLine="360"/>
        <w:rPr>
          <w:lang w:eastAsia="ko-KR"/>
        </w:rPr>
      </w:pPr>
      <w:ins w:id="86" w:author="Rama Olson" w:date="2017-06-14T14:07:00Z">
        <w:r>
          <w:rPr>
            <w:lang w:eastAsia="ko-KR"/>
          </w:rPr>
          <w:t xml:space="preserve">5 </w:t>
        </w:r>
      </w:ins>
      <w:r w:rsidR="00061557" w:rsidRPr="00744224">
        <w:rPr>
          <w:lang w:eastAsia="ko-KR"/>
        </w:rPr>
        <w:t>{</w:t>
      </w:r>
    </w:p>
    <w:p w14:paraId="4BEA9147" w14:textId="77777777" w:rsidR="00061557" w:rsidRPr="00744224" w:rsidRDefault="00196F05" w:rsidP="00061557">
      <w:pPr>
        <w:pStyle w:val="HTMLPreformatted"/>
        <w:ind w:left="0" w:firstLine="360"/>
        <w:rPr>
          <w:lang w:eastAsia="ko-KR"/>
        </w:rPr>
      </w:pPr>
      <w:ins w:id="87" w:author="Rama Olson" w:date="2017-06-14T14:07:00Z">
        <w:r>
          <w:rPr>
            <w:lang w:eastAsia="ko-KR"/>
          </w:rPr>
          <w:t>6</w:t>
        </w:r>
      </w:ins>
      <w:r w:rsidR="00061557" w:rsidRPr="00744224">
        <w:rPr>
          <w:lang w:eastAsia="ko-KR"/>
        </w:rPr>
        <w:tab/>
      </w:r>
      <w:ins w:id="88" w:author="Rama Olson" w:date="2017-06-14T14:07:00Z">
        <w:r>
          <w:rPr>
            <w:lang w:eastAsia="ko-KR"/>
          </w:rPr>
          <w:t xml:space="preserve"> </w:t>
        </w:r>
      </w:ins>
      <w:r w:rsidR="00061557" w:rsidRPr="00744224">
        <w:rPr>
          <w:lang w:eastAsia="ko-KR"/>
        </w:rPr>
        <w:t>cout &lt;&lt; "Hello, Wolrd!" &lt;&lt; endl;</w:t>
      </w:r>
    </w:p>
    <w:p w14:paraId="00D43EDE" w14:textId="77777777" w:rsidR="00061557" w:rsidRPr="00744224" w:rsidRDefault="00196F05" w:rsidP="00061557">
      <w:pPr>
        <w:pStyle w:val="HTMLPreformatted"/>
        <w:ind w:left="0" w:firstLine="360"/>
        <w:rPr>
          <w:lang w:eastAsia="ko-KR"/>
        </w:rPr>
      </w:pPr>
      <w:ins w:id="89" w:author="Rama Olson" w:date="2017-06-14T14:07:00Z">
        <w:r>
          <w:rPr>
            <w:lang w:eastAsia="ko-KR"/>
          </w:rPr>
          <w:t>7</w:t>
        </w:r>
      </w:ins>
      <w:r w:rsidR="00061557" w:rsidRPr="00744224">
        <w:rPr>
          <w:lang w:eastAsia="ko-KR"/>
        </w:rPr>
        <w:tab/>
      </w:r>
      <w:ins w:id="90" w:author="Rama Olson" w:date="2017-06-14T14:07:00Z">
        <w:r>
          <w:rPr>
            <w:lang w:eastAsia="ko-KR"/>
          </w:rPr>
          <w:t xml:space="preserve"> </w:t>
        </w:r>
      </w:ins>
      <w:r w:rsidR="00061557" w:rsidRPr="00744224">
        <w:rPr>
          <w:lang w:eastAsia="ko-KR"/>
        </w:rPr>
        <w:t>return 0;</w:t>
      </w:r>
    </w:p>
    <w:p w14:paraId="697C779A" w14:textId="77777777" w:rsidR="00061557" w:rsidRPr="00744224" w:rsidRDefault="00196F05" w:rsidP="00061557">
      <w:pPr>
        <w:pStyle w:val="HTMLPreformatted"/>
        <w:ind w:left="0" w:firstLine="360"/>
        <w:rPr>
          <w:rFonts w:ascii="Arial" w:hAnsi="Arial" w:cs="Arial"/>
          <w:b/>
        </w:rPr>
      </w:pPr>
      <w:ins w:id="91" w:author="Rama Olson" w:date="2017-06-14T14:07:00Z">
        <w:r>
          <w:rPr>
            <w:lang w:eastAsia="ko-KR"/>
          </w:rPr>
          <w:t xml:space="preserve">8 </w:t>
        </w:r>
      </w:ins>
      <w:r w:rsidR="00061557" w:rsidRPr="00744224">
        <w:rPr>
          <w:lang w:eastAsia="ko-KR"/>
        </w:rPr>
        <w:t>}</w:t>
      </w:r>
    </w:p>
    <w:p w14:paraId="67054E8C" w14:textId="77777777" w:rsidR="00061557" w:rsidRPr="00744224" w:rsidRDefault="00061557" w:rsidP="00061557">
      <w:pPr>
        <w:pStyle w:val="HTMLPreformatted"/>
        <w:rPr>
          <w:rFonts w:ascii="Arial" w:hAnsi="Arial" w:cs="Arial"/>
          <w:b/>
        </w:rPr>
      </w:pPr>
    </w:p>
    <w:p w14:paraId="51A342F9" w14:textId="77777777" w:rsidR="00061557" w:rsidRPr="00744224" w:rsidRDefault="00061557" w:rsidP="00061557">
      <w:pPr>
        <w:rPr>
          <w:bCs/>
        </w:rPr>
      </w:pPr>
      <w:r w:rsidRPr="00744224">
        <w:rPr>
          <w:b/>
        </w:rPr>
        <w:t xml:space="preserve">Solution R1.11:  </w:t>
      </w:r>
      <w:r w:rsidRPr="00744224">
        <w:rPr>
          <w:bCs/>
        </w:rPr>
        <w:t>A compile-time error is typically found by the compiler during the compilation process.   A compile-time error is caused when the source code violates the rules of the programming language being used.</w:t>
      </w:r>
    </w:p>
    <w:p w14:paraId="7F4D3CCB" w14:textId="77777777" w:rsidR="00061557" w:rsidRPr="00744224" w:rsidRDefault="00061557" w:rsidP="00061557">
      <w:pPr>
        <w:rPr>
          <w:bCs/>
        </w:rPr>
      </w:pPr>
    </w:p>
    <w:p w14:paraId="51223EFE" w14:textId="77777777" w:rsidR="00061557" w:rsidRPr="00744224" w:rsidDel="005F6932" w:rsidRDefault="00061557" w:rsidP="00061557">
      <w:pPr>
        <w:rPr>
          <w:del w:id="92" w:author="Rama Olson" w:date="2017-12-02T21:24:00Z"/>
          <w:bCs/>
        </w:rPr>
      </w:pPr>
      <w:r w:rsidRPr="00744224">
        <w:rPr>
          <w:bCs/>
        </w:rPr>
        <w:t>A run-time error cannot be found by the compiler. It is found by testing the program and carefully examining the output or results for errors.</w:t>
      </w:r>
    </w:p>
    <w:p w14:paraId="29D76ADF" w14:textId="77777777" w:rsidR="00061557" w:rsidRPr="00744224" w:rsidDel="005F6932" w:rsidRDefault="00061557" w:rsidP="00061557">
      <w:pPr>
        <w:rPr>
          <w:del w:id="93" w:author="Rama Olson" w:date="2017-12-02T21:24:00Z"/>
        </w:rPr>
      </w:pPr>
    </w:p>
    <w:p w14:paraId="482BA342" w14:textId="77777777" w:rsidR="00061557" w:rsidRPr="00744224" w:rsidDel="005F6932" w:rsidRDefault="00061557" w:rsidP="00061557">
      <w:pPr>
        <w:rPr>
          <w:del w:id="94" w:author="Rama Olson" w:date="2017-12-02T21:24:00Z"/>
        </w:rPr>
      </w:pPr>
    </w:p>
    <w:p w14:paraId="4D23084C" w14:textId="17A62E35" w:rsidR="00061557" w:rsidRPr="005F6932" w:rsidRDefault="001B4AC7" w:rsidP="00061557">
      <w:pPr>
        <w:rPr>
          <w:b/>
          <w:rPrChange w:id="95" w:author="Rama Olson" w:date="2017-12-02T21:24:00Z">
            <w:rPr>
              <w:bCs/>
            </w:rPr>
          </w:rPrChange>
        </w:rPr>
      </w:pPr>
      <w:ins w:id="96" w:author="Rama Olson" w:date="2017-06-15T20:33:00Z">
        <w:r>
          <w:rPr>
            <w:b/>
          </w:rPr>
          <w:br w:type="page"/>
        </w:r>
      </w:ins>
      <w:r w:rsidR="00061557" w:rsidRPr="00744224">
        <w:rPr>
          <w:b/>
        </w:rPr>
        <w:lastRenderedPageBreak/>
        <w:t xml:space="preserve">Solution R1.12:  </w:t>
      </w:r>
      <w:r w:rsidR="00061557" w:rsidRPr="00744224">
        <w:rPr>
          <w:bCs/>
        </w:rPr>
        <w:t>Example algorithm to determine number of years until account depletion:</w:t>
      </w:r>
    </w:p>
    <w:p w14:paraId="540225F9" w14:textId="77777777" w:rsidR="00061557" w:rsidRPr="00744224" w:rsidRDefault="00061557" w:rsidP="00061557">
      <w:pPr>
        <w:rPr>
          <w:rFonts w:ascii="Comic Sans MS" w:hAnsi="Comic Sans MS" w:cs="Arial"/>
          <w:b/>
          <w:bCs/>
        </w:rPr>
      </w:pPr>
    </w:p>
    <w:p w14:paraId="0BFB176C" w14:textId="34426544" w:rsidR="001B4AC7" w:rsidRDefault="00061557">
      <w:pPr>
        <w:pStyle w:val="ListParagraph"/>
        <w:numPr>
          <w:ilvl w:val="0"/>
          <w:numId w:val="32"/>
        </w:numPr>
        <w:rPr>
          <w:ins w:id="97" w:author="Rama Olson" w:date="2017-06-15T20:35:00Z"/>
          <w:rStyle w:val="Pseudo"/>
        </w:rPr>
        <w:pPrChange w:id="98" w:author="Rama Olson" w:date="2017-06-15T20:35:00Z">
          <w:pPr>
            <w:ind w:left="360"/>
          </w:pPr>
        </w:pPrChange>
      </w:pPr>
      <w:del w:id="99" w:author="Rama Olson" w:date="2017-06-15T20:35:00Z">
        <w:r w:rsidRPr="00744224" w:rsidDel="001B4AC7">
          <w:rPr>
            <w:rStyle w:val="Pseudo"/>
          </w:rPr>
          <w:delText xml:space="preserve">1. </w:delText>
        </w:r>
      </w:del>
      <w:ins w:id="100" w:author="Rama Olson" w:date="2017-06-15T20:33:00Z">
        <w:r w:rsidR="001B4AC7">
          <w:rPr>
            <w:rStyle w:val="Pseudo"/>
          </w:rPr>
          <w:t>Set the initial account_value to $10,000.</w:t>
        </w:r>
      </w:ins>
    </w:p>
    <w:p w14:paraId="70BD9678" w14:textId="2A3E8E32" w:rsidR="001B4AC7" w:rsidRDefault="001B4AC7">
      <w:pPr>
        <w:ind w:left="720"/>
        <w:rPr>
          <w:ins w:id="101" w:author="Rama Olson" w:date="2017-06-15T20:33:00Z"/>
          <w:rStyle w:val="Pseudo"/>
        </w:rPr>
        <w:pPrChange w:id="102" w:author="Rama Olson" w:date="2017-06-15T20:35:00Z">
          <w:pPr>
            <w:ind w:left="360"/>
          </w:pPr>
        </w:pPrChange>
      </w:pPr>
      <w:ins w:id="103" w:author="Rama Olson" w:date="2017-06-15T20:35:00Z">
        <w:r>
          <w:rPr>
            <w:rStyle w:val="Pseudo"/>
          </w:rPr>
          <w:t>Set the initial number_of_months to 0.</w:t>
        </w:r>
      </w:ins>
    </w:p>
    <w:p w14:paraId="2DEDD0D4" w14:textId="77777777" w:rsidR="001B4AC7" w:rsidRDefault="001B4AC7" w:rsidP="00061557">
      <w:pPr>
        <w:ind w:left="360"/>
        <w:rPr>
          <w:ins w:id="104" w:author="Rama Olson" w:date="2017-06-15T20:33:00Z"/>
          <w:rStyle w:val="Pseudo"/>
        </w:rPr>
      </w:pPr>
    </w:p>
    <w:p w14:paraId="71779D8B" w14:textId="6D7792A6" w:rsidR="00061557" w:rsidRPr="00744224" w:rsidRDefault="001B4AC7" w:rsidP="00061557">
      <w:pPr>
        <w:ind w:left="360"/>
        <w:rPr>
          <w:rStyle w:val="Pseudo"/>
        </w:rPr>
      </w:pPr>
      <w:ins w:id="105" w:author="Rama Olson" w:date="2017-06-15T20:33:00Z">
        <w:r>
          <w:rPr>
            <w:rStyle w:val="Pseudo"/>
          </w:rPr>
          <w:t xml:space="preserve">2. </w:t>
        </w:r>
      </w:ins>
      <w:r w:rsidR="00061557" w:rsidRPr="00744224">
        <w:rPr>
          <w:rStyle w:val="Pseudo"/>
        </w:rPr>
        <w:t>Repeat the following while account</w:t>
      </w:r>
      <w:ins w:id="106" w:author="Rama Olson" w:date="2017-06-15T20:34:00Z">
        <w:r>
          <w:rPr>
            <w:rStyle w:val="Pseudo"/>
          </w:rPr>
          <w:t>_value</w:t>
        </w:r>
      </w:ins>
      <w:r w:rsidR="00061557" w:rsidRPr="00744224">
        <w:rPr>
          <w:rStyle w:val="Pseudo"/>
        </w:rPr>
        <w:t xml:space="preserve"> is greater than $0:</w:t>
      </w:r>
    </w:p>
    <w:p w14:paraId="14E3C068" w14:textId="77777777" w:rsidR="00061557" w:rsidRPr="00744224" w:rsidRDefault="00061557" w:rsidP="00061557">
      <w:pPr>
        <w:ind w:left="360"/>
        <w:rPr>
          <w:rStyle w:val="Pseudo"/>
        </w:rPr>
      </w:pPr>
    </w:p>
    <w:p w14:paraId="00590045" w14:textId="77777777" w:rsidR="00061557" w:rsidRPr="00744224" w:rsidRDefault="00061557" w:rsidP="00061557">
      <w:pPr>
        <w:ind w:left="720"/>
        <w:rPr>
          <w:rStyle w:val="Pseudo"/>
        </w:rPr>
      </w:pPr>
      <w:r w:rsidRPr="00744224">
        <w:rPr>
          <w:rStyle w:val="Pseudo"/>
        </w:rPr>
        <w:t>A. Set account_value equal to account_value times 1.005.</w:t>
      </w:r>
    </w:p>
    <w:p w14:paraId="716C0A2A" w14:textId="3CE1DFB1" w:rsidR="00061557" w:rsidRPr="00744224" w:rsidRDefault="00061557" w:rsidP="00061557">
      <w:pPr>
        <w:ind w:left="720"/>
        <w:rPr>
          <w:rStyle w:val="Pseudo"/>
        </w:rPr>
      </w:pPr>
      <w:r w:rsidRPr="00744224">
        <w:rPr>
          <w:rStyle w:val="Pseudo"/>
        </w:rPr>
        <w:t xml:space="preserve">B. Deduct </w:t>
      </w:r>
      <w:ins w:id="107" w:author="Rama Olson" w:date="2017-06-15T20:36:00Z">
        <w:r w:rsidR="001B4AC7">
          <w:rPr>
            <w:rStyle w:val="Pseudo"/>
          </w:rPr>
          <w:t>$</w:t>
        </w:r>
      </w:ins>
      <w:r w:rsidRPr="00744224">
        <w:rPr>
          <w:rStyle w:val="Pseudo"/>
        </w:rPr>
        <w:t>500 from account_value.</w:t>
      </w:r>
    </w:p>
    <w:p w14:paraId="58CEE8D1" w14:textId="3B561703" w:rsidR="00061557" w:rsidRPr="00744224" w:rsidRDefault="00061557" w:rsidP="00061557">
      <w:pPr>
        <w:ind w:left="720"/>
        <w:rPr>
          <w:rStyle w:val="Pseudo"/>
        </w:rPr>
      </w:pPr>
      <w:r w:rsidRPr="00744224">
        <w:rPr>
          <w:rStyle w:val="Pseudo"/>
        </w:rPr>
        <w:t>C. Increment number</w:t>
      </w:r>
      <w:ins w:id="108" w:author="Rama Olson" w:date="2017-06-15T20:35:00Z">
        <w:r w:rsidR="001B4AC7">
          <w:rPr>
            <w:rStyle w:val="Pseudo"/>
          </w:rPr>
          <w:t>_</w:t>
        </w:r>
      </w:ins>
      <w:del w:id="109" w:author="Rama Olson" w:date="2017-06-15T20:35:00Z">
        <w:r w:rsidRPr="00744224" w:rsidDel="001B4AC7">
          <w:rPr>
            <w:rStyle w:val="Pseudo"/>
          </w:rPr>
          <w:delText xml:space="preserve"> </w:delText>
        </w:r>
      </w:del>
      <w:r w:rsidRPr="00744224">
        <w:rPr>
          <w:rStyle w:val="Pseudo"/>
        </w:rPr>
        <w:t>of</w:t>
      </w:r>
      <w:ins w:id="110" w:author="Rama Olson" w:date="2017-06-15T20:35:00Z">
        <w:r w:rsidR="001B4AC7">
          <w:rPr>
            <w:rStyle w:val="Pseudo"/>
          </w:rPr>
          <w:t>_</w:t>
        </w:r>
      </w:ins>
      <w:del w:id="111" w:author="Rama Olson" w:date="2017-06-15T20:35:00Z">
        <w:r w:rsidRPr="00744224" w:rsidDel="001B4AC7">
          <w:rPr>
            <w:rStyle w:val="Pseudo"/>
          </w:rPr>
          <w:delText xml:space="preserve"> </w:delText>
        </w:r>
      </w:del>
      <w:r w:rsidRPr="00744224">
        <w:rPr>
          <w:rStyle w:val="Pseudo"/>
        </w:rPr>
        <w:t>months by 1.</w:t>
      </w:r>
    </w:p>
    <w:p w14:paraId="14C67005" w14:textId="77777777" w:rsidR="00061557" w:rsidRPr="00744224" w:rsidRDefault="00061557" w:rsidP="00061557">
      <w:pPr>
        <w:ind w:left="360"/>
        <w:rPr>
          <w:rStyle w:val="Pseudo"/>
        </w:rPr>
      </w:pPr>
    </w:p>
    <w:p w14:paraId="1BC43E58" w14:textId="39B8FE2D" w:rsidR="00061557" w:rsidRPr="00744224" w:rsidRDefault="00061557">
      <w:pPr>
        <w:pStyle w:val="ListParagraph"/>
        <w:numPr>
          <w:ilvl w:val="0"/>
          <w:numId w:val="31"/>
        </w:numPr>
        <w:rPr>
          <w:rStyle w:val="Pseudo"/>
        </w:rPr>
        <w:pPrChange w:id="112" w:author="Rama Olson" w:date="2017-06-15T20:34:00Z">
          <w:pPr>
            <w:numPr>
              <w:numId w:val="28"/>
            </w:numPr>
            <w:tabs>
              <w:tab w:val="num" w:pos="720"/>
            </w:tabs>
            <w:ind w:left="720" w:hanging="360"/>
          </w:pPr>
        </w:pPrChange>
      </w:pPr>
      <w:r w:rsidRPr="00744224">
        <w:rPr>
          <w:rStyle w:val="Pseudo"/>
        </w:rPr>
        <w:t>Print the total number</w:t>
      </w:r>
      <w:ins w:id="113" w:author="Rama Olson" w:date="2017-06-15T20:37:00Z">
        <w:r w:rsidR="001B4AC7">
          <w:rPr>
            <w:rStyle w:val="Pseudo"/>
          </w:rPr>
          <w:t>_</w:t>
        </w:r>
      </w:ins>
      <w:del w:id="114" w:author="Rama Olson" w:date="2017-06-15T20:37:00Z">
        <w:r w:rsidRPr="00744224" w:rsidDel="001B4AC7">
          <w:rPr>
            <w:rStyle w:val="Pseudo"/>
          </w:rPr>
          <w:delText xml:space="preserve"> </w:delText>
        </w:r>
      </w:del>
      <w:r w:rsidRPr="00744224">
        <w:rPr>
          <w:rStyle w:val="Pseudo"/>
        </w:rPr>
        <w:t>of</w:t>
      </w:r>
      <w:ins w:id="115" w:author="Rama Olson" w:date="2017-06-15T20:37:00Z">
        <w:r w:rsidR="001B4AC7">
          <w:rPr>
            <w:rStyle w:val="Pseudo"/>
          </w:rPr>
          <w:t>_</w:t>
        </w:r>
      </w:ins>
      <w:del w:id="116" w:author="Rama Olson" w:date="2017-06-15T20:37:00Z">
        <w:r w:rsidRPr="00744224" w:rsidDel="001B4AC7">
          <w:rPr>
            <w:rStyle w:val="Pseudo"/>
          </w:rPr>
          <w:delText xml:space="preserve"> </w:delText>
        </w:r>
      </w:del>
      <w:r w:rsidRPr="00744224">
        <w:rPr>
          <w:rStyle w:val="Pseudo"/>
        </w:rPr>
        <w:t>months</w:t>
      </w:r>
      <w:ins w:id="117" w:author="Rama Olson" w:date="2017-06-15T20:38:00Z">
        <w:r w:rsidR="001B4AC7">
          <w:rPr>
            <w:rStyle w:val="Pseudo"/>
          </w:rPr>
          <w:t>, as well as number_of_months</w:t>
        </w:r>
      </w:ins>
      <w:r w:rsidRPr="00744224">
        <w:rPr>
          <w:rStyle w:val="Pseudo"/>
        </w:rPr>
        <w:t xml:space="preserve"> divided by 12</w:t>
      </w:r>
      <w:ins w:id="118" w:author="Rama Olson" w:date="2017-06-15T20:38:00Z">
        <w:r w:rsidR="001B4AC7">
          <w:rPr>
            <w:rStyle w:val="Pseudo"/>
          </w:rPr>
          <w:t>,</w:t>
        </w:r>
      </w:ins>
      <w:r w:rsidRPr="00744224">
        <w:rPr>
          <w:rStyle w:val="Pseudo"/>
        </w:rPr>
        <w:t xml:space="preserve"> to </w:t>
      </w:r>
      <w:ins w:id="119" w:author="Rama Olson" w:date="2017-06-15T20:37:00Z">
        <w:r w:rsidR="001B4AC7">
          <w:rPr>
            <w:rStyle w:val="Pseudo"/>
          </w:rPr>
          <w:t>show</w:t>
        </w:r>
      </w:ins>
      <w:del w:id="120" w:author="Rama Olson" w:date="2017-06-15T20:37:00Z">
        <w:r w:rsidRPr="00744224" w:rsidDel="001B4AC7">
          <w:rPr>
            <w:rStyle w:val="Pseudo"/>
          </w:rPr>
          <w:delText>determine</w:delText>
        </w:r>
      </w:del>
      <w:r w:rsidRPr="00744224">
        <w:rPr>
          <w:rStyle w:val="Pseudo"/>
        </w:rPr>
        <w:t xml:space="preserve"> how </w:t>
      </w:r>
      <w:del w:id="121" w:author="Rama Olson" w:date="2017-06-15T20:38:00Z">
        <w:r w:rsidRPr="00744224" w:rsidDel="001B4AC7">
          <w:rPr>
            <w:rStyle w:val="Pseudo"/>
          </w:rPr>
          <w:br/>
        </w:r>
      </w:del>
      <w:r w:rsidRPr="00744224">
        <w:rPr>
          <w:rStyle w:val="Pseudo"/>
        </w:rPr>
        <w:t xml:space="preserve">many years </w:t>
      </w:r>
      <w:ins w:id="122" w:author="Rama Olson" w:date="2017-06-15T20:38:00Z">
        <w:r w:rsidR="001B4AC7">
          <w:rPr>
            <w:rStyle w:val="Pseudo"/>
          </w:rPr>
          <w:t xml:space="preserve">it took </w:t>
        </w:r>
      </w:ins>
      <w:ins w:id="123" w:author="Rama Olson" w:date="2017-06-15T20:37:00Z">
        <w:r w:rsidR="001B4AC7">
          <w:rPr>
            <w:rStyle w:val="Pseudo"/>
          </w:rPr>
          <w:t>until the</w:t>
        </w:r>
      </w:ins>
      <w:del w:id="124" w:author="Rama Olson" w:date="2017-06-15T20:37:00Z">
        <w:r w:rsidRPr="00744224" w:rsidDel="001B4AC7">
          <w:rPr>
            <w:rStyle w:val="Pseudo"/>
          </w:rPr>
          <w:delText>till</w:delText>
        </w:r>
      </w:del>
      <w:r w:rsidRPr="00744224">
        <w:rPr>
          <w:rStyle w:val="Pseudo"/>
        </w:rPr>
        <w:t xml:space="preserve"> account was depleted.</w:t>
      </w:r>
    </w:p>
    <w:p w14:paraId="5298773B" w14:textId="77777777" w:rsidR="00061557" w:rsidRPr="00744224" w:rsidRDefault="00061557" w:rsidP="00061557">
      <w:pPr>
        <w:rPr>
          <w:rFonts w:cs="Arial"/>
          <w:bCs/>
        </w:rPr>
      </w:pPr>
    </w:p>
    <w:p w14:paraId="3E22F44A" w14:textId="77777777" w:rsidR="00061557" w:rsidRPr="00744224" w:rsidRDefault="00061557" w:rsidP="00061557">
      <w:pPr>
        <w:rPr>
          <w:bCs/>
        </w:rPr>
      </w:pPr>
      <w:r w:rsidRPr="00744224">
        <w:rPr>
          <w:bCs/>
        </w:rPr>
        <w:t>The account is depleted after 22 months, or 1.83333 years.</w:t>
      </w:r>
    </w:p>
    <w:p w14:paraId="5E029D43" w14:textId="77777777" w:rsidR="00061557" w:rsidRPr="00744224" w:rsidRDefault="00061557" w:rsidP="00061557">
      <w:pPr>
        <w:rPr>
          <w:rFonts w:cs="Arial"/>
          <w:bCs/>
        </w:rPr>
      </w:pPr>
    </w:p>
    <w:p w14:paraId="25580023" w14:textId="77777777" w:rsidR="00061557" w:rsidRPr="00744224" w:rsidRDefault="00061557" w:rsidP="00061557">
      <w:pPr>
        <w:rPr>
          <w:rFonts w:cs="Arial"/>
          <w:b/>
        </w:rPr>
      </w:pPr>
    </w:p>
    <w:p w14:paraId="3C0A0EAA" w14:textId="408D945C" w:rsidR="00061557" w:rsidRPr="00744224" w:rsidRDefault="00061557" w:rsidP="00061557">
      <w:pPr>
        <w:rPr>
          <w:bCs/>
        </w:rPr>
      </w:pPr>
      <w:r w:rsidRPr="00744224">
        <w:rPr>
          <w:b/>
        </w:rPr>
        <w:t xml:space="preserve">Solution R1.13:  </w:t>
      </w:r>
      <w:r w:rsidRPr="00744224">
        <w:rPr>
          <w:bCs/>
        </w:rPr>
        <w:t xml:space="preserve">If the user was allowed to enter the inputs into the algorithm written in Solution R.1.12 above, there are a few number combinations that may </w:t>
      </w:r>
      <w:ins w:id="125" w:author="Rama Olson" w:date="2017-06-15T20:40:00Z">
        <w:r w:rsidR="001B4AC7">
          <w:rPr>
            <w:bCs/>
          </w:rPr>
          <w:t>not terminate (ie, the program would run forever)</w:t>
        </w:r>
      </w:ins>
      <w:del w:id="126" w:author="Rama Olson" w:date="2017-06-15T20:40:00Z">
        <w:r w:rsidRPr="00744224" w:rsidDel="001B4AC7">
          <w:rPr>
            <w:bCs/>
          </w:rPr>
          <w:delText>cause pr</w:delText>
        </w:r>
      </w:del>
      <w:del w:id="127" w:author="Rama Olson" w:date="2017-06-15T20:39:00Z">
        <w:r w:rsidRPr="00744224" w:rsidDel="001B4AC7">
          <w:rPr>
            <w:bCs/>
          </w:rPr>
          <w:delText>oblems</w:delText>
        </w:r>
      </w:del>
      <w:r w:rsidRPr="00744224">
        <w:rPr>
          <w:bCs/>
        </w:rPr>
        <w:t>.  For example, if the amount of interest added each month is greater than the amount withdrawn each month, then the algorithm will never terminate.  We can fix this by adding some simple changes to the algorithm:</w:t>
      </w:r>
    </w:p>
    <w:p w14:paraId="35230A21" w14:textId="1D65E0D5" w:rsidR="00A13CCF" w:rsidRPr="00744224" w:rsidRDefault="00A13CCF" w:rsidP="00061557">
      <w:pPr>
        <w:rPr>
          <w:rFonts w:cs="Arial"/>
          <w:bCs/>
        </w:rPr>
      </w:pPr>
    </w:p>
    <w:p w14:paraId="686F1DDF" w14:textId="09669490" w:rsidR="00A13CCF" w:rsidRDefault="00A13CCF" w:rsidP="00061557">
      <w:pPr>
        <w:numPr>
          <w:ilvl w:val="0"/>
          <w:numId w:val="25"/>
        </w:numPr>
        <w:rPr>
          <w:ins w:id="128" w:author="Rama Olson" w:date="2017-06-15T20:44:00Z"/>
          <w:rStyle w:val="Pseudo"/>
        </w:rPr>
      </w:pPr>
      <w:ins w:id="129" w:author="Rama Olson" w:date="2017-06-15T20:44:00Z">
        <w:r>
          <w:rPr>
            <w:rStyle w:val="Pseudo"/>
          </w:rPr>
          <w:t>User sets account_value.</w:t>
        </w:r>
      </w:ins>
    </w:p>
    <w:p w14:paraId="09D9F3B1" w14:textId="7880ED04" w:rsidR="00A13CCF" w:rsidRDefault="00A13CCF">
      <w:pPr>
        <w:ind w:left="720"/>
        <w:rPr>
          <w:ins w:id="130" w:author="Rama Olson" w:date="2017-06-15T20:45:00Z"/>
          <w:rStyle w:val="Pseudo"/>
        </w:rPr>
        <w:pPrChange w:id="131" w:author="Rama Olson" w:date="2017-06-15T20:44:00Z">
          <w:pPr>
            <w:numPr>
              <w:numId w:val="25"/>
            </w:numPr>
            <w:tabs>
              <w:tab w:val="num" w:pos="720"/>
            </w:tabs>
            <w:ind w:left="720" w:hanging="360"/>
          </w:pPr>
        </w:pPrChange>
      </w:pPr>
      <w:ins w:id="132" w:author="Rama Olson" w:date="2017-06-15T20:44:00Z">
        <w:r>
          <w:rPr>
            <w:rStyle w:val="Pseudo"/>
          </w:rPr>
          <w:t>User sets interest_rate.</w:t>
        </w:r>
      </w:ins>
    </w:p>
    <w:p w14:paraId="05119B95" w14:textId="0F8A509D" w:rsidR="00A13CCF" w:rsidRDefault="00A13CCF">
      <w:pPr>
        <w:ind w:left="720"/>
        <w:rPr>
          <w:ins w:id="133" w:author="Rama Olson" w:date="2017-06-15T20:44:00Z"/>
          <w:rStyle w:val="Pseudo"/>
        </w:rPr>
        <w:pPrChange w:id="134" w:author="Rama Olson" w:date="2017-06-15T20:44:00Z">
          <w:pPr>
            <w:numPr>
              <w:numId w:val="25"/>
            </w:numPr>
            <w:tabs>
              <w:tab w:val="num" w:pos="720"/>
            </w:tabs>
            <w:ind w:left="720" w:hanging="360"/>
          </w:pPr>
        </w:pPrChange>
      </w:pPr>
      <w:ins w:id="135" w:author="Rama Olson" w:date="2017-06-15T20:45:00Z">
        <w:r>
          <w:rPr>
            <w:rStyle w:val="Pseudo"/>
          </w:rPr>
          <w:t>User sets withdraw_amount.</w:t>
        </w:r>
      </w:ins>
    </w:p>
    <w:p w14:paraId="1478C742" w14:textId="77777777" w:rsidR="00A13CCF" w:rsidRDefault="00A13CCF">
      <w:pPr>
        <w:ind w:left="720"/>
        <w:rPr>
          <w:ins w:id="136" w:author="Rama Olson" w:date="2017-06-15T20:44:00Z"/>
          <w:rStyle w:val="Pseudo"/>
        </w:rPr>
        <w:pPrChange w:id="137" w:author="Rama Olson" w:date="2017-06-15T20:44:00Z">
          <w:pPr>
            <w:numPr>
              <w:numId w:val="25"/>
            </w:numPr>
            <w:tabs>
              <w:tab w:val="num" w:pos="720"/>
            </w:tabs>
            <w:ind w:left="720" w:hanging="360"/>
          </w:pPr>
        </w:pPrChange>
      </w:pPr>
    </w:p>
    <w:p w14:paraId="298610CD" w14:textId="664D4746" w:rsidR="00061557" w:rsidRPr="00744224" w:rsidRDefault="00061557" w:rsidP="00061557">
      <w:pPr>
        <w:numPr>
          <w:ilvl w:val="0"/>
          <w:numId w:val="25"/>
        </w:numPr>
        <w:rPr>
          <w:rStyle w:val="Pseudo"/>
        </w:rPr>
      </w:pPr>
      <w:r w:rsidRPr="00744224">
        <w:rPr>
          <w:rStyle w:val="Pseudo"/>
        </w:rPr>
        <w:t xml:space="preserve">If the account_value times the interest rate is greater than or equal to the withdraw_amount, </w:t>
      </w:r>
      <w:ins w:id="138" w:author="Rama Olson" w:date="2017-06-15T20:41:00Z">
        <w:r w:rsidR="001B4AC7">
          <w:rPr>
            <w:rStyle w:val="Pseudo"/>
          </w:rPr>
          <w:t xml:space="preserve">print “The account never depletes.”, and </w:t>
        </w:r>
      </w:ins>
      <w:r w:rsidRPr="00744224">
        <w:rPr>
          <w:rStyle w:val="Pseudo"/>
        </w:rPr>
        <w:t>terminate</w:t>
      </w:r>
      <w:ins w:id="139" w:author="Rama Olson" w:date="2017-06-15T20:51:00Z">
        <w:r w:rsidR="00A13CCF">
          <w:rPr>
            <w:rStyle w:val="Pseudo"/>
          </w:rPr>
          <w:t xml:space="preserve"> the program</w:t>
        </w:r>
      </w:ins>
      <w:r w:rsidRPr="00744224">
        <w:rPr>
          <w:rStyle w:val="Pseudo"/>
        </w:rPr>
        <w:t>; otherwise</w:t>
      </w:r>
      <w:del w:id="140" w:author="Rama Olson" w:date="2017-06-15T20:45:00Z">
        <w:r w:rsidRPr="00744224" w:rsidDel="00A13CCF">
          <w:rPr>
            <w:rStyle w:val="Pseudo"/>
          </w:rPr>
          <w:delText>, repeat the following while account is greater than $0</w:delText>
        </w:r>
      </w:del>
      <w:r w:rsidRPr="00744224">
        <w:rPr>
          <w:rStyle w:val="Pseudo"/>
        </w:rPr>
        <w:t>:</w:t>
      </w:r>
    </w:p>
    <w:p w14:paraId="725E4AD5" w14:textId="77777777" w:rsidR="001B4AC7" w:rsidRPr="00744224" w:rsidRDefault="001B4AC7" w:rsidP="001B4AC7">
      <w:pPr>
        <w:rPr>
          <w:ins w:id="141" w:author="Rama Olson" w:date="2017-06-15T20:42:00Z"/>
          <w:rFonts w:ascii="Comic Sans MS" w:hAnsi="Comic Sans MS" w:cs="Arial"/>
          <w:b/>
          <w:bCs/>
        </w:rPr>
      </w:pPr>
    </w:p>
    <w:p w14:paraId="5954A964" w14:textId="5E6A3B88" w:rsidR="001B4AC7" w:rsidRPr="00744224" w:rsidRDefault="001B4AC7">
      <w:pPr>
        <w:pStyle w:val="ListParagraph"/>
        <w:numPr>
          <w:ilvl w:val="1"/>
          <w:numId w:val="32"/>
        </w:numPr>
        <w:rPr>
          <w:ins w:id="142" w:author="Rama Olson" w:date="2017-06-15T20:42:00Z"/>
          <w:rStyle w:val="Pseudo"/>
        </w:rPr>
        <w:pPrChange w:id="143" w:author="Rama Olson" w:date="2017-06-15T20:42:00Z">
          <w:pPr>
            <w:ind w:left="360"/>
          </w:pPr>
        </w:pPrChange>
      </w:pPr>
      <w:ins w:id="144" w:author="Rama Olson" w:date="2017-06-15T20:42:00Z">
        <w:r w:rsidRPr="00744224">
          <w:rPr>
            <w:rStyle w:val="Pseudo"/>
          </w:rPr>
          <w:t>Repeat the following while account</w:t>
        </w:r>
        <w:r>
          <w:rPr>
            <w:rStyle w:val="Pseudo"/>
          </w:rPr>
          <w:t>_value</w:t>
        </w:r>
        <w:r w:rsidRPr="00744224">
          <w:rPr>
            <w:rStyle w:val="Pseudo"/>
          </w:rPr>
          <w:t xml:space="preserve"> is greater than $0:</w:t>
        </w:r>
      </w:ins>
    </w:p>
    <w:p w14:paraId="1FF34DD4" w14:textId="77777777" w:rsidR="001B4AC7" w:rsidRPr="00744224" w:rsidRDefault="001B4AC7" w:rsidP="001B4AC7">
      <w:pPr>
        <w:ind w:left="360"/>
        <w:rPr>
          <w:ins w:id="145" w:author="Rama Olson" w:date="2017-06-15T20:42:00Z"/>
          <w:rStyle w:val="Pseudo"/>
        </w:rPr>
      </w:pPr>
    </w:p>
    <w:p w14:paraId="53FD7217" w14:textId="482DE234" w:rsidR="001B4AC7" w:rsidRPr="00744224" w:rsidRDefault="00A13CCF">
      <w:pPr>
        <w:ind w:left="1710" w:hanging="270"/>
        <w:rPr>
          <w:ins w:id="146" w:author="Rama Olson" w:date="2017-06-15T20:42:00Z"/>
          <w:rStyle w:val="Pseudo"/>
        </w:rPr>
        <w:pPrChange w:id="147" w:author="Rama Olson" w:date="2017-06-15T20:47:00Z">
          <w:pPr>
            <w:ind w:left="720"/>
          </w:pPr>
        </w:pPrChange>
      </w:pPr>
      <w:ins w:id="148" w:author="Rama Olson" w:date="2017-06-15T20:42:00Z">
        <w:r>
          <w:rPr>
            <w:rStyle w:val="Pseudo"/>
          </w:rPr>
          <w:t>i</w:t>
        </w:r>
        <w:r w:rsidR="001B4AC7" w:rsidRPr="00744224">
          <w:rPr>
            <w:rStyle w:val="Pseudo"/>
          </w:rPr>
          <w:t>. Set account_value equ</w:t>
        </w:r>
        <w:r>
          <w:rPr>
            <w:rStyle w:val="Pseudo"/>
          </w:rPr>
          <w:t xml:space="preserve">al to </w:t>
        </w:r>
      </w:ins>
      <w:ins w:id="149" w:author="Rama Olson" w:date="2017-06-15T20:48:00Z">
        <w:r>
          <w:rPr>
            <w:rStyle w:val="Pseudo"/>
          </w:rPr>
          <w:tab/>
        </w:r>
        <w:r>
          <w:rPr>
            <w:rStyle w:val="Pseudo"/>
          </w:rPr>
          <w:tab/>
        </w:r>
        <w:r>
          <w:rPr>
            <w:rStyle w:val="Pseudo"/>
          </w:rPr>
          <w:tab/>
        </w:r>
        <w:r>
          <w:rPr>
            <w:rStyle w:val="Pseudo"/>
          </w:rPr>
          <w:tab/>
        </w:r>
      </w:ins>
      <w:ins w:id="150" w:author="Rama Olson" w:date="2017-06-15T20:42:00Z">
        <w:r>
          <w:rPr>
            <w:rStyle w:val="Pseudo"/>
          </w:rPr>
          <w:t xml:space="preserve">account_value times (1 + </w:t>
        </w:r>
      </w:ins>
      <w:ins w:id="151" w:author="Rama Olson" w:date="2017-06-15T20:47:00Z">
        <w:r>
          <w:rPr>
            <w:rStyle w:val="Pseudo"/>
          </w:rPr>
          <w:t xml:space="preserve"> in</w:t>
        </w:r>
      </w:ins>
      <w:ins w:id="152" w:author="Rama Olson" w:date="2017-06-15T20:42:00Z">
        <w:r>
          <w:rPr>
            <w:rStyle w:val="Pseudo"/>
          </w:rPr>
          <w:t>terest_rate).</w:t>
        </w:r>
      </w:ins>
    </w:p>
    <w:p w14:paraId="3D0EBF69" w14:textId="1A7C7BC4" w:rsidR="001B4AC7" w:rsidRPr="00744224" w:rsidRDefault="00A13CCF">
      <w:pPr>
        <w:ind w:left="1440"/>
        <w:rPr>
          <w:ins w:id="153" w:author="Rama Olson" w:date="2017-06-15T20:42:00Z"/>
          <w:rStyle w:val="Pseudo"/>
        </w:rPr>
        <w:pPrChange w:id="154" w:author="Rama Olson" w:date="2017-06-15T20:43:00Z">
          <w:pPr>
            <w:ind w:left="720"/>
          </w:pPr>
        </w:pPrChange>
      </w:pPr>
      <w:ins w:id="155" w:author="Rama Olson" w:date="2017-06-15T20:42:00Z">
        <w:r>
          <w:rPr>
            <w:rStyle w:val="Pseudo"/>
          </w:rPr>
          <w:t>ii</w:t>
        </w:r>
        <w:r w:rsidR="001B4AC7" w:rsidRPr="00744224">
          <w:rPr>
            <w:rStyle w:val="Pseudo"/>
          </w:rPr>
          <w:t xml:space="preserve">. Deduct </w:t>
        </w:r>
      </w:ins>
      <w:ins w:id="156" w:author="Rama Olson" w:date="2017-06-15T20:46:00Z">
        <w:r>
          <w:rPr>
            <w:rStyle w:val="Pseudo"/>
          </w:rPr>
          <w:t>withdraw_amount</w:t>
        </w:r>
      </w:ins>
      <w:ins w:id="157" w:author="Rama Olson" w:date="2017-06-15T20:42:00Z">
        <w:r w:rsidR="001B4AC7" w:rsidRPr="00744224">
          <w:rPr>
            <w:rStyle w:val="Pseudo"/>
          </w:rPr>
          <w:t xml:space="preserve"> from account_value.</w:t>
        </w:r>
      </w:ins>
    </w:p>
    <w:p w14:paraId="79D1FDED" w14:textId="37ABCACE" w:rsidR="001B4AC7" w:rsidRPr="00744224" w:rsidRDefault="00A13CCF">
      <w:pPr>
        <w:ind w:left="1440"/>
        <w:rPr>
          <w:ins w:id="158" w:author="Rama Olson" w:date="2017-06-15T20:42:00Z"/>
          <w:rStyle w:val="Pseudo"/>
        </w:rPr>
        <w:pPrChange w:id="159" w:author="Rama Olson" w:date="2017-06-15T20:43:00Z">
          <w:pPr>
            <w:ind w:left="720"/>
          </w:pPr>
        </w:pPrChange>
      </w:pPr>
      <w:ins w:id="160" w:author="Rama Olson" w:date="2017-06-15T20:42:00Z">
        <w:r>
          <w:rPr>
            <w:rStyle w:val="Pseudo"/>
          </w:rPr>
          <w:t>iii</w:t>
        </w:r>
        <w:r w:rsidR="001B4AC7" w:rsidRPr="00744224">
          <w:rPr>
            <w:rStyle w:val="Pseudo"/>
          </w:rPr>
          <w:t>. Increment number</w:t>
        </w:r>
        <w:r w:rsidR="001B4AC7">
          <w:rPr>
            <w:rStyle w:val="Pseudo"/>
          </w:rPr>
          <w:t>_</w:t>
        </w:r>
        <w:r w:rsidR="001B4AC7" w:rsidRPr="00744224">
          <w:rPr>
            <w:rStyle w:val="Pseudo"/>
          </w:rPr>
          <w:t>of</w:t>
        </w:r>
        <w:r w:rsidR="001B4AC7">
          <w:rPr>
            <w:rStyle w:val="Pseudo"/>
          </w:rPr>
          <w:t>_</w:t>
        </w:r>
        <w:r w:rsidR="001B4AC7" w:rsidRPr="00744224">
          <w:rPr>
            <w:rStyle w:val="Pseudo"/>
          </w:rPr>
          <w:t>months by 1.</w:t>
        </w:r>
      </w:ins>
    </w:p>
    <w:p w14:paraId="080764B0" w14:textId="77777777" w:rsidR="001B4AC7" w:rsidRPr="00744224" w:rsidRDefault="001B4AC7" w:rsidP="001B4AC7">
      <w:pPr>
        <w:ind w:left="360"/>
        <w:rPr>
          <w:ins w:id="161" w:author="Rama Olson" w:date="2017-06-15T20:42:00Z"/>
          <w:rStyle w:val="Pseudo"/>
        </w:rPr>
      </w:pPr>
    </w:p>
    <w:p w14:paraId="1EAE6385" w14:textId="6BB0DAF2" w:rsidR="001B4AC7" w:rsidRPr="00744224" w:rsidRDefault="001B4AC7">
      <w:pPr>
        <w:pStyle w:val="ListParagraph"/>
        <w:numPr>
          <w:ilvl w:val="1"/>
          <w:numId w:val="32"/>
        </w:numPr>
        <w:rPr>
          <w:ins w:id="162" w:author="Rama Olson" w:date="2017-06-15T20:42:00Z"/>
          <w:rStyle w:val="Pseudo"/>
        </w:rPr>
        <w:pPrChange w:id="163" w:author="Rama Olson" w:date="2017-06-15T20:43:00Z">
          <w:pPr>
            <w:pStyle w:val="ListParagraph"/>
            <w:numPr>
              <w:numId w:val="31"/>
            </w:numPr>
            <w:ind w:hanging="360"/>
          </w:pPr>
        </w:pPrChange>
      </w:pPr>
      <w:ins w:id="164" w:author="Rama Olson" w:date="2017-06-15T20:42:00Z">
        <w:r w:rsidRPr="00744224">
          <w:rPr>
            <w:rStyle w:val="Pseudo"/>
          </w:rPr>
          <w:t>Print the total number</w:t>
        </w:r>
        <w:r>
          <w:rPr>
            <w:rStyle w:val="Pseudo"/>
          </w:rPr>
          <w:t>_</w:t>
        </w:r>
        <w:r w:rsidRPr="00744224">
          <w:rPr>
            <w:rStyle w:val="Pseudo"/>
          </w:rPr>
          <w:t>of</w:t>
        </w:r>
        <w:r>
          <w:rPr>
            <w:rStyle w:val="Pseudo"/>
          </w:rPr>
          <w:t>_</w:t>
        </w:r>
        <w:r w:rsidRPr="00744224">
          <w:rPr>
            <w:rStyle w:val="Pseudo"/>
          </w:rPr>
          <w:t>months</w:t>
        </w:r>
        <w:r>
          <w:rPr>
            <w:rStyle w:val="Pseudo"/>
          </w:rPr>
          <w:t>, as well as number_of_months</w:t>
        </w:r>
        <w:r w:rsidRPr="00744224">
          <w:rPr>
            <w:rStyle w:val="Pseudo"/>
          </w:rPr>
          <w:t xml:space="preserve"> divided by 12</w:t>
        </w:r>
        <w:r>
          <w:rPr>
            <w:rStyle w:val="Pseudo"/>
          </w:rPr>
          <w:t>,</w:t>
        </w:r>
        <w:r w:rsidRPr="00744224">
          <w:rPr>
            <w:rStyle w:val="Pseudo"/>
          </w:rPr>
          <w:t xml:space="preserve"> to </w:t>
        </w:r>
        <w:r>
          <w:rPr>
            <w:rStyle w:val="Pseudo"/>
          </w:rPr>
          <w:t>show</w:t>
        </w:r>
        <w:r w:rsidRPr="00744224">
          <w:rPr>
            <w:rStyle w:val="Pseudo"/>
          </w:rPr>
          <w:t xml:space="preserve"> how many years </w:t>
        </w:r>
        <w:r>
          <w:rPr>
            <w:rStyle w:val="Pseudo"/>
          </w:rPr>
          <w:t>it took until the</w:t>
        </w:r>
        <w:r w:rsidRPr="00744224">
          <w:rPr>
            <w:rStyle w:val="Pseudo"/>
          </w:rPr>
          <w:t xml:space="preserve"> account was depleted.</w:t>
        </w:r>
      </w:ins>
    </w:p>
    <w:p w14:paraId="173F4B9C" w14:textId="5FCB5E47" w:rsidR="00061557" w:rsidRPr="00744224" w:rsidDel="00A13CCF" w:rsidRDefault="00061557" w:rsidP="00061557">
      <w:pPr>
        <w:rPr>
          <w:del w:id="165" w:author="Rama Olson" w:date="2017-06-15T20:46:00Z"/>
          <w:rStyle w:val="Pseudo"/>
        </w:rPr>
      </w:pPr>
    </w:p>
    <w:p w14:paraId="72446FEB" w14:textId="30229C53" w:rsidR="00061557" w:rsidRPr="00744224" w:rsidDel="00A13CCF" w:rsidRDefault="00061557" w:rsidP="00061557">
      <w:pPr>
        <w:ind w:left="720"/>
        <w:rPr>
          <w:del w:id="166" w:author="Rama Olson" w:date="2017-06-15T20:46:00Z"/>
          <w:rStyle w:val="Pseudo"/>
        </w:rPr>
      </w:pPr>
      <w:del w:id="167" w:author="Rama Olson" w:date="2017-06-15T20:46:00Z">
        <w:r w:rsidRPr="00744224" w:rsidDel="00A13CCF">
          <w:rPr>
            <w:rStyle w:val="Pseudo"/>
          </w:rPr>
          <w:delText>A. Set account_value equal to account_value times (1 + interest_rate).</w:delText>
        </w:r>
      </w:del>
    </w:p>
    <w:p w14:paraId="468678D1" w14:textId="6CF06CB7" w:rsidR="00061557" w:rsidRPr="00744224" w:rsidDel="00A13CCF" w:rsidRDefault="00061557" w:rsidP="00061557">
      <w:pPr>
        <w:ind w:left="720"/>
        <w:rPr>
          <w:del w:id="168" w:author="Rama Olson" w:date="2017-06-15T20:46:00Z"/>
          <w:rStyle w:val="Pseudo"/>
        </w:rPr>
      </w:pPr>
      <w:del w:id="169" w:author="Rama Olson" w:date="2017-06-15T20:46:00Z">
        <w:r w:rsidRPr="00744224" w:rsidDel="00A13CCF">
          <w:rPr>
            <w:rStyle w:val="Pseudo"/>
          </w:rPr>
          <w:delText>B. Deduct withdraw_amount from account value.</w:delText>
        </w:r>
      </w:del>
    </w:p>
    <w:p w14:paraId="2FD5B9E0" w14:textId="13904838" w:rsidR="00061557" w:rsidRPr="00744224" w:rsidDel="00A13CCF" w:rsidRDefault="00061557" w:rsidP="00061557">
      <w:pPr>
        <w:ind w:left="720"/>
        <w:rPr>
          <w:del w:id="170" w:author="Rama Olson" w:date="2017-06-15T20:46:00Z"/>
          <w:rStyle w:val="Pseudo"/>
        </w:rPr>
      </w:pPr>
      <w:del w:id="171" w:author="Rama Olson" w:date="2017-06-15T20:46:00Z">
        <w:r w:rsidRPr="00744224" w:rsidDel="00A13CCF">
          <w:rPr>
            <w:rStyle w:val="Pseudo"/>
          </w:rPr>
          <w:delText>C. Increment number of months by 1.</w:delText>
        </w:r>
      </w:del>
    </w:p>
    <w:p w14:paraId="354898F2" w14:textId="212F589F" w:rsidR="00061557" w:rsidRPr="00744224" w:rsidDel="00A13CCF" w:rsidRDefault="00061557" w:rsidP="00061557">
      <w:pPr>
        <w:rPr>
          <w:del w:id="172" w:author="Rama Olson" w:date="2017-06-15T20:46:00Z"/>
          <w:rStyle w:val="Pseudo"/>
        </w:rPr>
      </w:pPr>
    </w:p>
    <w:p w14:paraId="3D205C33" w14:textId="1BB73DD2" w:rsidR="00061557" w:rsidRPr="00744224" w:rsidDel="00A13CCF" w:rsidRDefault="00061557" w:rsidP="00061557">
      <w:pPr>
        <w:numPr>
          <w:ilvl w:val="0"/>
          <w:numId w:val="25"/>
        </w:numPr>
        <w:rPr>
          <w:del w:id="173" w:author="Rama Olson" w:date="2017-06-15T20:46:00Z"/>
          <w:rStyle w:val="Pseudo"/>
        </w:rPr>
      </w:pPr>
      <w:del w:id="174" w:author="Rama Olson" w:date="2017-06-15T20:46:00Z">
        <w:r w:rsidRPr="00744224" w:rsidDel="00A13CCF">
          <w:rPr>
            <w:rStyle w:val="Pseudo"/>
          </w:rPr>
          <w:delText>Print the total number of months divided by 12 to determine how many years till account was depleted.</w:delText>
        </w:r>
      </w:del>
    </w:p>
    <w:p w14:paraId="1D7DD3AA" w14:textId="77777777" w:rsidR="00061557" w:rsidRPr="00744224" w:rsidRDefault="00061557" w:rsidP="00061557">
      <w:pPr>
        <w:rPr>
          <w:rFonts w:cs="Arial"/>
          <w:bCs/>
        </w:rPr>
      </w:pPr>
    </w:p>
    <w:p w14:paraId="69270527" w14:textId="2B4F484D" w:rsidR="00A13CCF" w:rsidRDefault="00061557" w:rsidP="00061557">
      <w:pPr>
        <w:rPr>
          <w:ins w:id="175" w:author="Rama Olson" w:date="2017-06-15T20:49:00Z"/>
        </w:rPr>
      </w:pPr>
      <w:r w:rsidRPr="00744224">
        <w:lastRenderedPageBreak/>
        <w:t xml:space="preserve">We would have a similar problem if the user entered a negative value for the withdraw_amount, which would have the effect of increasing the account instead of decreasing the account.  </w:t>
      </w:r>
      <w:ins w:id="176" w:author="Rama Olson" w:date="2017-06-15T20:49:00Z">
        <w:r w:rsidR="00A13CCF">
          <w:t xml:space="preserve">Other problems would occur, if the other user entered </w:t>
        </w:r>
      </w:ins>
      <w:ins w:id="177" w:author="Rama Olson" w:date="2017-06-15T20:50:00Z">
        <w:r w:rsidR="00A13CCF">
          <w:t>values</w:t>
        </w:r>
      </w:ins>
      <w:ins w:id="178" w:author="Rama Olson" w:date="2017-06-15T20:49:00Z">
        <w:r w:rsidR="00A13CCF">
          <w:t xml:space="preserve"> </w:t>
        </w:r>
      </w:ins>
      <w:ins w:id="179" w:author="Rama Olson" w:date="2017-06-15T20:50:00Z">
        <w:r w:rsidR="00A13CCF">
          <w:t>were negative.  Input validation is a separate topic, which will be covered later in the text.</w:t>
        </w:r>
      </w:ins>
    </w:p>
    <w:p w14:paraId="51CE276E" w14:textId="77777777" w:rsidR="00A13CCF" w:rsidRDefault="00A13CCF" w:rsidP="00061557">
      <w:pPr>
        <w:rPr>
          <w:ins w:id="180" w:author="Rama Olson" w:date="2017-06-15T20:49:00Z"/>
        </w:rPr>
      </w:pPr>
    </w:p>
    <w:p w14:paraId="7F2DF101" w14:textId="58523089" w:rsidR="00061557" w:rsidRPr="00744224" w:rsidRDefault="00061557" w:rsidP="00061557">
      <w:r w:rsidRPr="00744224">
        <w:t>For th</w:t>
      </w:r>
      <w:ins w:id="181" w:author="Rama Olson" w:date="2017-06-15T20:49:00Z">
        <w:r w:rsidR="00A13CCF">
          <w:t>e current problem</w:t>
        </w:r>
      </w:ins>
      <w:del w:id="182" w:author="Rama Olson" w:date="2017-06-15T20:49:00Z">
        <w:r w:rsidRPr="00744224" w:rsidDel="00A13CCF">
          <w:delText>is solution</w:delText>
        </w:r>
      </w:del>
      <w:r w:rsidRPr="00744224">
        <w:t>, we will assume the</w:t>
      </w:r>
      <w:ins w:id="183" w:author="Rama Olson" w:date="2017-06-15T20:49:00Z">
        <w:r w:rsidR="00A13CCF">
          <w:t xml:space="preserve"> user</w:t>
        </w:r>
      </w:ins>
      <w:del w:id="184" w:author="Rama Olson" w:date="2017-06-15T20:49:00Z">
        <w:r w:rsidRPr="00744224" w:rsidDel="00A13CCF">
          <w:delText>y</w:delText>
        </w:r>
      </w:del>
      <w:r w:rsidRPr="00744224">
        <w:t xml:space="preserve"> will not enter a negative amount.</w:t>
      </w:r>
    </w:p>
    <w:p w14:paraId="2083A1CF" w14:textId="77777777" w:rsidR="00061557" w:rsidRPr="00744224" w:rsidRDefault="00061557" w:rsidP="00061557">
      <w:pPr>
        <w:rPr>
          <w:rFonts w:cs="Arial"/>
          <w:b/>
        </w:rPr>
      </w:pPr>
    </w:p>
    <w:p w14:paraId="74E35225" w14:textId="77777777" w:rsidR="00061557" w:rsidRPr="00744224" w:rsidRDefault="00061557" w:rsidP="00061557">
      <w:pPr>
        <w:rPr>
          <w:b/>
        </w:rPr>
      </w:pPr>
      <w:r w:rsidRPr="00744224">
        <w:rPr>
          <w:b/>
        </w:rPr>
        <w:t xml:space="preserve">Solution R1.14:  </w:t>
      </w:r>
      <w:r w:rsidRPr="00744224">
        <w:rPr>
          <w:bCs/>
        </w:rPr>
        <w:t xml:space="preserve">Example algorithm to determine the exterior surface area of a house: </w:t>
      </w:r>
    </w:p>
    <w:p w14:paraId="4FD34E60" w14:textId="77777777" w:rsidR="00061557" w:rsidRPr="00744224" w:rsidRDefault="00061557" w:rsidP="00061557">
      <w:pPr>
        <w:rPr>
          <w:rFonts w:cs="Arial"/>
          <w:b/>
        </w:rPr>
      </w:pPr>
    </w:p>
    <w:p w14:paraId="7872994E" w14:textId="77777777" w:rsidR="00061557" w:rsidRPr="00744224" w:rsidRDefault="00061557" w:rsidP="00061557">
      <w:pPr>
        <w:ind w:left="360"/>
        <w:rPr>
          <w:rStyle w:val="Pseudo"/>
        </w:rPr>
      </w:pPr>
      <w:r w:rsidRPr="00744224">
        <w:rPr>
          <w:rStyle w:val="Pseudo"/>
        </w:rPr>
        <w:t>1. Calculate the wall_area of house by using the formula:</w:t>
      </w:r>
    </w:p>
    <w:p w14:paraId="5F703CC5" w14:textId="7D7BCE84" w:rsidR="00061557" w:rsidRPr="00744224" w:rsidRDefault="00061557" w:rsidP="00061557">
      <w:pPr>
        <w:ind w:left="360" w:firstLine="720"/>
        <w:rPr>
          <w:rStyle w:val="Pseudo"/>
        </w:rPr>
      </w:pPr>
      <w:r w:rsidRPr="00744224">
        <w:rPr>
          <w:rStyle w:val="Pseudo"/>
        </w:rPr>
        <w:t xml:space="preserve">wall_area = (2 * </w:t>
      </w:r>
      <w:ins w:id="185" w:author="Rama Olson" w:date="2017-06-15T20:53:00Z">
        <w:r w:rsidR="0084418D">
          <w:rPr>
            <w:rStyle w:val="Pseudo"/>
          </w:rPr>
          <w:t>building_</w:t>
        </w:r>
      </w:ins>
      <w:r w:rsidRPr="00744224">
        <w:rPr>
          <w:rStyle w:val="Pseudo"/>
        </w:rPr>
        <w:t xml:space="preserve">height * </w:t>
      </w:r>
      <w:ins w:id="186" w:author="Rama Olson" w:date="2017-06-15T20:53:00Z">
        <w:r w:rsidR="0084418D">
          <w:rPr>
            <w:rStyle w:val="Pseudo"/>
          </w:rPr>
          <w:t>building_</w:t>
        </w:r>
      </w:ins>
      <w:r w:rsidRPr="00744224">
        <w:rPr>
          <w:rStyle w:val="Pseudo"/>
        </w:rPr>
        <w:t xml:space="preserve">length) + </w:t>
      </w:r>
      <w:ins w:id="187" w:author="Rama Olson" w:date="2017-06-15T20:53:00Z">
        <w:r w:rsidR="0084418D">
          <w:rPr>
            <w:rStyle w:val="Pseudo"/>
          </w:rPr>
          <w:tab/>
        </w:r>
        <w:r w:rsidR="0084418D">
          <w:rPr>
            <w:rStyle w:val="Pseudo"/>
          </w:rPr>
          <w:tab/>
        </w:r>
        <w:r w:rsidR="0084418D">
          <w:rPr>
            <w:rStyle w:val="Pseudo"/>
          </w:rPr>
          <w:tab/>
        </w:r>
        <w:r w:rsidR="0084418D">
          <w:rPr>
            <w:rStyle w:val="Pseudo"/>
          </w:rPr>
          <w:tab/>
        </w:r>
        <w:r w:rsidR="0084418D">
          <w:rPr>
            <w:rStyle w:val="Pseudo"/>
          </w:rPr>
          <w:tab/>
        </w:r>
        <w:r w:rsidR="0084418D">
          <w:rPr>
            <w:rStyle w:val="Pseudo"/>
          </w:rPr>
          <w:tab/>
          <w:t xml:space="preserve">   </w:t>
        </w:r>
      </w:ins>
      <w:r w:rsidRPr="00744224">
        <w:rPr>
          <w:rStyle w:val="Pseudo"/>
        </w:rPr>
        <w:t xml:space="preserve">(2 * </w:t>
      </w:r>
      <w:ins w:id="188" w:author="Rama Olson" w:date="2017-06-15T20:53:00Z">
        <w:r w:rsidR="0084418D">
          <w:rPr>
            <w:rStyle w:val="Pseudo"/>
          </w:rPr>
          <w:t>building_</w:t>
        </w:r>
      </w:ins>
      <w:r w:rsidRPr="00744224">
        <w:rPr>
          <w:rStyle w:val="Pseudo"/>
        </w:rPr>
        <w:t xml:space="preserve">height * </w:t>
      </w:r>
      <w:ins w:id="189" w:author="Rama Olson" w:date="2017-06-15T20:53:00Z">
        <w:r w:rsidR="0084418D">
          <w:rPr>
            <w:rStyle w:val="Pseudo"/>
          </w:rPr>
          <w:t>building_</w:t>
        </w:r>
      </w:ins>
      <w:r w:rsidRPr="00744224">
        <w:rPr>
          <w:rStyle w:val="Pseudo"/>
        </w:rPr>
        <w:t>width)</w:t>
      </w:r>
    </w:p>
    <w:p w14:paraId="6FD84015" w14:textId="77777777" w:rsidR="00061557" w:rsidRPr="00744224" w:rsidRDefault="00061557" w:rsidP="00061557">
      <w:pPr>
        <w:ind w:left="360"/>
        <w:rPr>
          <w:rStyle w:val="Pseudo"/>
        </w:rPr>
      </w:pPr>
    </w:p>
    <w:p w14:paraId="561F62C2" w14:textId="77777777" w:rsidR="00061557" w:rsidRPr="00744224" w:rsidRDefault="00061557" w:rsidP="00061557">
      <w:pPr>
        <w:ind w:left="360"/>
        <w:rPr>
          <w:rStyle w:val="Pseudo"/>
        </w:rPr>
      </w:pPr>
      <w:r w:rsidRPr="00744224">
        <w:rPr>
          <w:rStyle w:val="Pseudo"/>
        </w:rPr>
        <w:t>2. Calculate the door_area by using the formula:</w:t>
      </w:r>
    </w:p>
    <w:p w14:paraId="0D1C9382" w14:textId="610A02C5" w:rsidR="00061557" w:rsidRPr="00744224" w:rsidRDefault="00061557" w:rsidP="00061557">
      <w:pPr>
        <w:ind w:left="360" w:firstLine="720"/>
        <w:rPr>
          <w:rStyle w:val="Pseudo"/>
        </w:rPr>
      </w:pPr>
      <w:r w:rsidRPr="00744224">
        <w:rPr>
          <w:rStyle w:val="Pseudo"/>
        </w:rPr>
        <w:t>door_area = num</w:t>
      </w:r>
      <w:ins w:id="190" w:author="Rama Olson" w:date="2017-06-15T20:54:00Z">
        <w:r w:rsidR="0084418D">
          <w:rPr>
            <w:rStyle w:val="Pseudo"/>
          </w:rPr>
          <w:t>ber_of</w:t>
        </w:r>
      </w:ins>
      <w:r w:rsidRPr="00744224">
        <w:rPr>
          <w:rStyle w:val="Pseudo"/>
        </w:rPr>
        <w:t>_doors * door_height * door_width</w:t>
      </w:r>
    </w:p>
    <w:p w14:paraId="1C538C57" w14:textId="77777777" w:rsidR="00061557" w:rsidRPr="00744224" w:rsidRDefault="00061557" w:rsidP="00061557">
      <w:pPr>
        <w:ind w:left="360"/>
        <w:rPr>
          <w:rStyle w:val="Pseudo"/>
        </w:rPr>
      </w:pPr>
    </w:p>
    <w:p w14:paraId="4C3B9C3A" w14:textId="77777777" w:rsidR="00061557" w:rsidRPr="00744224" w:rsidRDefault="00061557" w:rsidP="00061557">
      <w:pPr>
        <w:ind w:left="360"/>
        <w:rPr>
          <w:rStyle w:val="Pseudo"/>
        </w:rPr>
      </w:pPr>
      <w:r w:rsidRPr="00744224">
        <w:rPr>
          <w:rStyle w:val="Pseudo"/>
        </w:rPr>
        <w:t>3. Calculate the window_area by using the formula:</w:t>
      </w:r>
    </w:p>
    <w:p w14:paraId="25E546DF" w14:textId="236FF4F9" w:rsidR="00061557" w:rsidRPr="00744224" w:rsidRDefault="00061557" w:rsidP="00061557">
      <w:pPr>
        <w:ind w:left="360" w:firstLine="720"/>
        <w:rPr>
          <w:rStyle w:val="Pseudo"/>
        </w:rPr>
      </w:pPr>
      <w:r w:rsidRPr="00744224">
        <w:rPr>
          <w:rStyle w:val="Pseudo"/>
        </w:rPr>
        <w:t>window_area = num</w:t>
      </w:r>
      <w:ins w:id="191" w:author="Rama Olson" w:date="2017-06-15T20:54:00Z">
        <w:r w:rsidR="0084418D">
          <w:rPr>
            <w:rStyle w:val="Pseudo"/>
          </w:rPr>
          <w:t>ber_of</w:t>
        </w:r>
      </w:ins>
      <w:r w:rsidRPr="00744224">
        <w:rPr>
          <w:rStyle w:val="Pseudo"/>
        </w:rPr>
        <w:t>_win</w:t>
      </w:r>
      <w:ins w:id="192" w:author="Rama Olson" w:date="2017-06-15T20:54:00Z">
        <w:r w:rsidR="0084418D">
          <w:rPr>
            <w:rStyle w:val="Pseudo"/>
          </w:rPr>
          <w:t>dows</w:t>
        </w:r>
      </w:ins>
      <w:r w:rsidRPr="00744224">
        <w:rPr>
          <w:rStyle w:val="Pseudo"/>
        </w:rPr>
        <w:t xml:space="preserve"> * win</w:t>
      </w:r>
      <w:ins w:id="193" w:author="Rama Olson" w:date="2017-06-15T20:54:00Z">
        <w:r w:rsidR="0084418D">
          <w:rPr>
            <w:rStyle w:val="Pseudo"/>
          </w:rPr>
          <w:t>dow</w:t>
        </w:r>
      </w:ins>
      <w:r w:rsidRPr="00744224">
        <w:rPr>
          <w:rStyle w:val="Pseudo"/>
        </w:rPr>
        <w:t>_height * win</w:t>
      </w:r>
      <w:ins w:id="194" w:author="Rama Olson" w:date="2017-06-15T20:54:00Z">
        <w:r w:rsidR="0084418D">
          <w:rPr>
            <w:rStyle w:val="Pseudo"/>
          </w:rPr>
          <w:t>dow</w:t>
        </w:r>
      </w:ins>
      <w:r w:rsidRPr="00744224">
        <w:rPr>
          <w:rStyle w:val="Pseudo"/>
        </w:rPr>
        <w:t>_width</w:t>
      </w:r>
    </w:p>
    <w:p w14:paraId="67DC9EC5" w14:textId="77777777" w:rsidR="00061557" w:rsidRPr="00744224" w:rsidRDefault="00061557" w:rsidP="00061557">
      <w:pPr>
        <w:ind w:left="360"/>
        <w:rPr>
          <w:rStyle w:val="Pseudo"/>
        </w:rPr>
      </w:pPr>
    </w:p>
    <w:p w14:paraId="15C3C988" w14:textId="11AE9EE8" w:rsidR="00061557" w:rsidRPr="00744224" w:rsidRDefault="00061557" w:rsidP="00061557">
      <w:pPr>
        <w:ind w:left="360"/>
        <w:rPr>
          <w:rStyle w:val="Pseudo"/>
        </w:rPr>
      </w:pPr>
      <w:r w:rsidRPr="00744224">
        <w:rPr>
          <w:rStyle w:val="Pseudo"/>
        </w:rPr>
        <w:t xml:space="preserve">4. Calculate the </w:t>
      </w:r>
      <w:ins w:id="195" w:author="Rama Olson" w:date="2017-06-15T20:57:00Z">
        <w:r w:rsidR="0084418D">
          <w:rPr>
            <w:rStyle w:val="Pseudo"/>
          </w:rPr>
          <w:t>paintable</w:t>
        </w:r>
      </w:ins>
      <w:del w:id="196" w:author="Rama Olson" w:date="2017-06-15T20:57:00Z">
        <w:r w:rsidRPr="00744224" w:rsidDel="0084418D">
          <w:rPr>
            <w:rStyle w:val="Pseudo"/>
          </w:rPr>
          <w:delText>total</w:delText>
        </w:r>
      </w:del>
      <w:r w:rsidRPr="00744224">
        <w:rPr>
          <w:rStyle w:val="Pseudo"/>
        </w:rPr>
        <w:t>_area by using the formula:</w:t>
      </w:r>
    </w:p>
    <w:p w14:paraId="13171158" w14:textId="7312F4FB" w:rsidR="00061557" w:rsidRPr="00744224" w:rsidRDefault="0084418D" w:rsidP="00061557">
      <w:pPr>
        <w:ind w:left="360" w:firstLine="720"/>
        <w:rPr>
          <w:rStyle w:val="Pseudo"/>
        </w:rPr>
      </w:pPr>
      <w:ins w:id="197" w:author="Rama Olson" w:date="2017-06-15T20:57:00Z">
        <w:r>
          <w:rPr>
            <w:rStyle w:val="Pseudo"/>
          </w:rPr>
          <w:t>paintable</w:t>
        </w:r>
      </w:ins>
      <w:del w:id="198" w:author="Rama Olson" w:date="2017-06-15T20:57:00Z">
        <w:r w:rsidR="00061557" w:rsidRPr="00744224" w:rsidDel="0084418D">
          <w:rPr>
            <w:rStyle w:val="Pseudo"/>
          </w:rPr>
          <w:delText>total</w:delText>
        </w:r>
      </w:del>
      <w:r w:rsidR="00061557" w:rsidRPr="00744224">
        <w:rPr>
          <w:rStyle w:val="Pseudo"/>
        </w:rPr>
        <w:t>_area = wall_area – door_area – window_area</w:t>
      </w:r>
    </w:p>
    <w:p w14:paraId="77011383" w14:textId="77777777" w:rsidR="00061557" w:rsidRPr="00744224" w:rsidRDefault="00061557" w:rsidP="00061557">
      <w:pPr>
        <w:ind w:left="1440"/>
        <w:rPr>
          <w:rFonts w:ascii="Comic Sans MS" w:hAnsi="Comic Sans MS" w:cs="Arial"/>
          <w:b/>
          <w:bCs/>
        </w:rPr>
      </w:pPr>
    </w:p>
    <w:p w14:paraId="7F5691C8" w14:textId="77777777" w:rsidR="00061557" w:rsidRPr="00744224" w:rsidRDefault="00061557" w:rsidP="00061557">
      <w:pPr>
        <w:rPr>
          <w:rFonts w:cs="Arial"/>
          <w:b/>
        </w:rPr>
      </w:pPr>
    </w:p>
    <w:p w14:paraId="372395FA" w14:textId="77777777" w:rsidR="00061557" w:rsidRPr="00744224" w:rsidRDefault="00061557" w:rsidP="00061557">
      <w:pPr>
        <w:rPr>
          <w:b/>
        </w:rPr>
      </w:pPr>
      <w:r w:rsidRPr="00744224">
        <w:rPr>
          <w:b/>
        </w:rPr>
        <w:t xml:space="preserve">Solution R1.15:  </w:t>
      </w:r>
      <w:r w:rsidRPr="00744224">
        <w:rPr>
          <w:bCs/>
        </w:rPr>
        <w:t>Example algorithm to determine cheapest method of getting to work (“mpg” stands for miles per gallon):</w:t>
      </w:r>
    </w:p>
    <w:p w14:paraId="6B3D5615" w14:textId="77777777" w:rsidR="00061557" w:rsidRPr="00744224" w:rsidRDefault="00061557" w:rsidP="00061557"/>
    <w:p w14:paraId="2B1C61A9" w14:textId="77777777" w:rsidR="00061557" w:rsidRPr="00744224" w:rsidRDefault="00061557" w:rsidP="00061557">
      <w:pPr>
        <w:ind w:left="360"/>
        <w:rPr>
          <w:rStyle w:val="Pseudo"/>
        </w:rPr>
      </w:pPr>
      <w:r w:rsidRPr="00744224">
        <w:rPr>
          <w:rStyle w:val="Pseudo"/>
        </w:rPr>
        <w:t xml:space="preserve">1. Calculate the number of gallons of gas used by using the formula: </w:t>
      </w:r>
    </w:p>
    <w:p w14:paraId="7ADB57F3" w14:textId="394D450F" w:rsidR="00061557" w:rsidRPr="00744224" w:rsidRDefault="00061557" w:rsidP="00061557">
      <w:pPr>
        <w:ind w:left="360" w:firstLine="720"/>
        <w:rPr>
          <w:rStyle w:val="Pseudo"/>
        </w:rPr>
      </w:pPr>
      <w:r w:rsidRPr="00744224">
        <w:rPr>
          <w:rStyle w:val="Pseudo"/>
        </w:rPr>
        <w:t>gal</w:t>
      </w:r>
      <w:ins w:id="199" w:author="Rama Olson" w:date="2017-06-15T20:59:00Z">
        <w:r w:rsidR="0084418D">
          <w:rPr>
            <w:rStyle w:val="Pseudo"/>
          </w:rPr>
          <w:t>lons</w:t>
        </w:r>
      </w:ins>
      <w:r w:rsidRPr="00744224">
        <w:rPr>
          <w:rStyle w:val="Pseudo"/>
        </w:rPr>
        <w:t>_used = distance / mpg</w:t>
      </w:r>
    </w:p>
    <w:p w14:paraId="4BC9F106" w14:textId="77777777" w:rsidR="00061557" w:rsidRPr="00744224" w:rsidRDefault="00061557" w:rsidP="00061557">
      <w:pPr>
        <w:ind w:left="360"/>
        <w:rPr>
          <w:rStyle w:val="Pseudo"/>
        </w:rPr>
      </w:pPr>
    </w:p>
    <w:p w14:paraId="1D3054D0" w14:textId="77777777" w:rsidR="00061557" w:rsidRPr="00744224" w:rsidRDefault="00061557" w:rsidP="00061557">
      <w:pPr>
        <w:ind w:left="360"/>
        <w:rPr>
          <w:rStyle w:val="Pseudo"/>
        </w:rPr>
      </w:pPr>
      <w:r w:rsidRPr="00744224">
        <w:rPr>
          <w:rStyle w:val="Pseudo"/>
        </w:rPr>
        <w:t>2. Calculate the cost of the gas used:</w:t>
      </w:r>
    </w:p>
    <w:p w14:paraId="62327D09" w14:textId="645F1E4C" w:rsidR="00061557" w:rsidRPr="00744224" w:rsidRDefault="00061557" w:rsidP="00061557">
      <w:pPr>
        <w:ind w:left="360" w:firstLine="720"/>
        <w:rPr>
          <w:rStyle w:val="Pseudo"/>
        </w:rPr>
      </w:pPr>
      <w:r w:rsidRPr="00744224">
        <w:rPr>
          <w:rStyle w:val="Pseudo"/>
        </w:rPr>
        <w:t>cost_of_gas = gal</w:t>
      </w:r>
      <w:ins w:id="200" w:author="Rama Olson" w:date="2017-06-15T20:59:00Z">
        <w:r w:rsidR="0084418D">
          <w:rPr>
            <w:rStyle w:val="Pseudo"/>
          </w:rPr>
          <w:t>lons</w:t>
        </w:r>
      </w:ins>
      <w:r w:rsidRPr="00744224">
        <w:rPr>
          <w:rStyle w:val="Pseudo"/>
        </w:rPr>
        <w:t>_used * $4</w:t>
      </w:r>
    </w:p>
    <w:p w14:paraId="45F3BB6E" w14:textId="77777777" w:rsidR="00061557" w:rsidRPr="00744224" w:rsidRDefault="00061557" w:rsidP="00061557">
      <w:pPr>
        <w:ind w:left="360"/>
        <w:rPr>
          <w:rStyle w:val="Pseudo"/>
        </w:rPr>
      </w:pPr>
    </w:p>
    <w:p w14:paraId="326A39C9" w14:textId="77777777" w:rsidR="00061557" w:rsidRPr="00744224" w:rsidRDefault="00061557" w:rsidP="00061557">
      <w:pPr>
        <w:ind w:left="360"/>
        <w:rPr>
          <w:rStyle w:val="Pseudo"/>
        </w:rPr>
      </w:pPr>
      <w:r w:rsidRPr="00744224">
        <w:rPr>
          <w:rStyle w:val="Pseudo"/>
        </w:rPr>
        <w:t>3. Calculate total cost of driving including maintenance:</w:t>
      </w:r>
    </w:p>
    <w:p w14:paraId="3037B128" w14:textId="77777777" w:rsidR="00061557" w:rsidRPr="00744224" w:rsidRDefault="00061557" w:rsidP="00061557">
      <w:pPr>
        <w:ind w:left="360" w:firstLine="720"/>
        <w:rPr>
          <w:rStyle w:val="Pseudo"/>
        </w:rPr>
      </w:pPr>
      <w:r w:rsidRPr="00744224">
        <w:rPr>
          <w:rStyle w:val="Pseudo"/>
        </w:rPr>
        <w:t>total_cost = cost_of_gas + (distance * 0.05)</w:t>
      </w:r>
    </w:p>
    <w:p w14:paraId="63941CE7" w14:textId="77777777" w:rsidR="00061557" w:rsidRPr="00744224" w:rsidRDefault="00061557" w:rsidP="00061557">
      <w:pPr>
        <w:ind w:left="360"/>
        <w:rPr>
          <w:rStyle w:val="Pseudo"/>
        </w:rPr>
      </w:pPr>
    </w:p>
    <w:p w14:paraId="4425ADCC" w14:textId="79F93477" w:rsidR="00061557" w:rsidRPr="00744224" w:rsidRDefault="00061557" w:rsidP="00061557">
      <w:pPr>
        <w:ind w:left="720" w:hanging="360"/>
        <w:rPr>
          <w:rStyle w:val="Pseudo"/>
        </w:rPr>
      </w:pPr>
      <w:r w:rsidRPr="00744224">
        <w:rPr>
          <w:rStyle w:val="Pseudo"/>
        </w:rPr>
        <w:t xml:space="preserve">4. If total_cost </w:t>
      </w:r>
      <w:ins w:id="201" w:author="Rama Olson" w:date="2017-06-15T21:01:00Z">
        <w:r w:rsidR="0084418D">
          <w:rPr>
            <w:rStyle w:val="Pseudo"/>
          </w:rPr>
          <w:t xml:space="preserve">of driving </w:t>
        </w:r>
      </w:ins>
      <w:r w:rsidRPr="00744224">
        <w:rPr>
          <w:rStyle w:val="Pseudo"/>
        </w:rPr>
        <w:t>is greater than cost of ticket, then print “Taking the train is cheaper,” otherwise print “Driving is as cheap</w:t>
      </w:r>
      <w:ins w:id="202" w:author="Rama Olson" w:date="2017-06-15T21:00:00Z">
        <w:r w:rsidR="0084418D">
          <w:rPr>
            <w:rStyle w:val="Pseudo"/>
          </w:rPr>
          <w:t>,</w:t>
        </w:r>
      </w:ins>
      <w:r w:rsidRPr="00744224">
        <w:rPr>
          <w:rStyle w:val="Pseudo"/>
        </w:rPr>
        <w:t xml:space="preserve"> or cheaper than the train.”</w:t>
      </w:r>
    </w:p>
    <w:p w14:paraId="748949D1" w14:textId="2B9E58CC" w:rsidR="00061557" w:rsidDel="005F6932" w:rsidRDefault="00061557" w:rsidP="00061557">
      <w:pPr>
        <w:rPr>
          <w:del w:id="203" w:author="Rama Olson" w:date="2017-06-15T21:49:00Z"/>
          <w:rStyle w:val="Pseudo"/>
        </w:rPr>
      </w:pPr>
    </w:p>
    <w:p w14:paraId="5D4765BE" w14:textId="77777777" w:rsidR="005F6932" w:rsidRPr="00744224" w:rsidRDefault="005F6932" w:rsidP="00061557">
      <w:pPr>
        <w:rPr>
          <w:ins w:id="204" w:author="Rama Olson" w:date="2017-12-02T21:25:00Z"/>
          <w:rStyle w:val="Pseudo"/>
        </w:rPr>
      </w:pPr>
    </w:p>
    <w:p w14:paraId="51E1C78B" w14:textId="17171699" w:rsidR="005F6932" w:rsidRDefault="005F6932">
      <w:pPr>
        <w:rPr>
          <w:ins w:id="205" w:author="Rama Olson" w:date="2017-12-02T21:25:00Z"/>
          <w:rFonts w:cs="Arial"/>
          <w:bCs/>
        </w:rPr>
      </w:pPr>
      <w:ins w:id="206" w:author="Rama Olson" w:date="2017-12-02T21:25:00Z">
        <w:r>
          <w:rPr>
            <w:rFonts w:cs="Arial"/>
            <w:bCs/>
          </w:rPr>
          <w:br w:type="page"/>
        </w:r>
      </w:ins>
    </w:p>
    <w:p w14:paraId="6BCAA6A0" w14:textId="77777777" w:rsidR="00061557" w:rsidRPr="00744224" w:rsidDel="00A21D9A" w:rsidRDefault="00061557" w:rsidP="00061557">
      <w:pPr>
        <w:rPr>
          <w:del w:id="207" w:author="Rama Olson" w:date="2017-06-15T21:49:00Z"/>
          <w:rFonts w:cs="Arial"/>
          <w:bCs/>
        </w:rPr>
      </w:pPr>
    </w:p>
    <w:p w14:paraId="145573F2" w14:textId="294AFD76" w:rsidR="00531721" w:rsidRPr="00765BEF" w:rsidRDefault="00061557" w:rsidP="00061557">
      <w:pPr>
        <w:rPr>
          <w:ins w:id="208" w:author="Rama Olson" w:date="2017-06-15T21:04:00Z"/>
          <w:b/>
        </w:rPr>
      </w:pPr>
      <w:r w:rsidRPr="00744224">
        <w:rPr>
          <w:b/>
        </w:rPr>
        <w:t xml:space="preserve">Solution R1.16:  </w:t>
      </w:r>
      <w:ins w:id="209" w:author="Rama Olson" w:date="2017-06-15T21:04:00Z">
        <w:r w:rsidR="00531721" w:rsidRPr="00765BEF">
          <w:rPr>
            <w:b/>
          </w:rPr>
          <w:t>Ever</w:t>
        </w:r>
      </w:ins>
      <w:ins w:id="210" w:author="Rama Olson" w:date="2017-06-15T21:25:00Z">
        <w:r w:rsidR="00176C8F">
          <w:rPr>
            <w:b/>
          </w:rPr>
          <w:t>y</w:t>
        </w:r>
      </w:ins>
      <w:ins w:id="211" w:author="Rama Olson" w:date="2017-06-15T21:04:00Z">
        <w:r w:rsidR="00531721" w:rsidRPr="00765BEF">
          <w:rPr>
            <w:b/>
          </w:rPr>
          <w:t xml:space="preserve"> day at 5 P.M., please do the following:</w:t>
        </w:r>
      </w:ins>
    </w:p>
    <w:p w14:paraId="1F27FA48" w14:textId="38E26787" w:rsidR="00531721" w:rsidRPr="00765BEF" w:rsidRDefault="00531721">
      <w:pPr>
        <w:pStyle w:val="ListParagraph"/>
        <w:numPr>
          <w:ilvl w:val="0"/>
          <w:numId w:val="33"/>
        </w:numPr>
        <w:rPr>
          <w:ins w:id="212" w:author="Rama Olson" w:date="2017-06-15T21:10:00Z"/>
          <w:b/>
        </w:rPr>
        <w:pPrChange w:id="213" w:author="Rama Olson" w:date="2017-06-15T21:05:00Z">
          <w:pPr/>
        </w:pPrChange>
      </w:pPr>
      <w:ins w:id="214" w:author="Rama Olson" w:date="2017-06-15T21:05:00Z">
        <w:r w:rsidRPr="00765BEF">
          <w:rPr>
            <w:b/>
          </w:rPr>
          <w:t>Insert the USB memory stick into the USB port of the computer.</w:t>
        </w:r>
      </w:ins>
    </w:p>
    <w:p w14:paraId="1C457889" w14:textId="77777777" w:rsidR="00531721" w:rsidRPr="00765BEF" w:rsidRDefault="00531721">
      <w:pPr>
        <w:pStyle w:val="ListParagraph"/>
        <w:rPr>
          <w:ins w:id="215" w:author="Rama Olson" w:date="2017-06-15T21:05:00Z"/>
          <w:b/>
        </w:rPr>
        <w:pPrChange w:id="216" w:author="Rama Olson" w:date="2017-06-15T21:10:00Z">
          <w:pPr/>
        </w:pPrChange>
      </w:pPr>
    </w:p>
    <w:p w14:paraId="3B68A72E" w14:textId="32F805B0" w:rsidR="00531721" w:rsidRPr="00765BEF" w:rsidRDefault="00531721">
      <w:pPr>
        <w:pStyle w:val="ListParagraph"/>
        <w:numPr>
          <w:ilvl w:val="0"/>
          <w:numId w:val="33"/>
        </w:numPr>
        <w:rPr>
          <w:ins w:id="217" w:author="Rama Olson" w:date="2017-06-15T21:10:00Z"/>
          <w:b/>
        </w:rPr>
        <w:pPrChange w:id="218" w:author="Rama Olson" w:date="2017-06-15T21:05:00Z">
          <w:pPr/>
        </w:pPrChange>
      </w:pPr>
      <w:ins w:id="219" w:author="Rama Olson" w:date="2017-06-15T21:05:00Z">
        <w:r w:rsidRPr="00765BEF">
          <w:rPr>
            <w:b/>
          </w:rPr>
          <w:t xml:space="preserve">On the USB memory stick, create a new folder and name it </w:t>
        </w:r>
      </w:ins>
      <w:ins w:id="220" w:author="Rama Olson" w:date="2017-06-15T21:06:00Z">
        <w:r w:rsidRPr="00765BEF">
          <w:rPr>
            <w:b/>
          </w:rPr>
          <w:t>“BACKUP”-date (where date is the date you are backing up files).</w:t>
        </w:r>
      </w:ins>
    </w:p>
    <w:p w14:paraId="69F6D615" w14:textId="77777777" w:rsidR="00531721" w:rsidRPr="00765BEF" w:rsidRDefault="00531721">
      <w:pPr>
        <w:pStyle w:val="ListParagraph"/>
        <w:rPr>
          <w:ins w:id="221" w:author="Rama Olson" w:date="2017-06-15T21:10:00Z"/>
          <w:b/>
          <w:rPrChange w:id="222" w:author="Rama Olson" w:date="2017-06-15T21:23:00Z">
            <w:rPr>
              <w:ins w:id="223" w:author="Rama Olson" w:date="2017-06-15T21:10:00Z"/>
            </w:rPr>
          </w:rPrChange>
        </w:rPr>
        <w:pPrChange w:id="224" w:author="Rama Olson" w:date="2017-06-15T21:10:00Z">
          <w:pPr>
            <w:pStyle w:val="ListParagraph"/>
            <w:numPr>
              <w:numId w:val="33"/>
            </w:numPr>
            <w:ind w:hanging="360"/>
          </w:pPr>
        </w:pPrChange>
      </w:pPr>
    </w:p>
    <w:p w14:paraId="302DD951" w14:textId="77777777" w:rsidR="00531721" w:rsidRPr="00765BEF" w:rsidRDefault="00531721">
      <w:pPr>
        <w:pStyle w:val="ListParagraph"/>
        <w:rPr>
          <w:ins w:id="225" w:author="Rama Olson" w:date="2017-06-15T21:06:00Z"/>
          <w:b/>
        </w:rPr>
        <w:pPrChange w:id="226" w:author="Rama Olson" w:date="2017-06-15T21:10:00Z">
          <w:pPr/>
        </w:pPrChange>
      </w:pPr>
    </w:p>
    <w:p w14:paraId="70B6E18E" w14:textId="60812FC6" w:rsidR="00531721" w:rsidRPr="00765BEF" w:rsidRDefault="00531721">
      <w:pPr>
        <w:pStyle w:val="ListParagraph"/>
        <w:numPr>
          <w:ilvl w:val="0"/>
          <w:numId w:val="33"/>
        </w:numPr>
        <w:rPr>
          <w:ins w:id="227" w:author="Rama Olson" w:date="2017-06-15T21:10:00Z"/>
          <w:b/>
        </w:rPr>
        <w:pPrChange w:id="228" w:author="Rama Olson" w:date="2017-06-15T21:05:00Z">
          <w:pPr/>
        </w:pPrChange>
      </w:pPr>
      <w:ins w:id="229" w:author="Rama Olson" w:date="2017-06-15T21:07:00Z">
        <w:r w:rsidRPr="00765BEF">
          <w:rPr>
            <w:b/>
          </w:rPr>
          <w:t>Copy the files from the “My Documents” folder on the computer to the new folder you just created on the USB memory stick.</w:t>
        </w:r>
      </w:ins>
    </w:p>
    <w:p w14:paraId="708182A7" w14:textId="77777777" w:rsidR="00531721" w:rsidRPr="00765BEF" w:rsidRDefault="00531721">
      <w:pPr>
        <w:pStyle w:val="ListParagraph"/>
        <w:rPr>
          <w:ins w:id="230" w:author="Rama Olson" w:date="2017-06-15T21:07:00Z"/>
          <w:b/>
        </w:rPr>
        <w:pPrChange w:id="231" w:author="Rama Olson" w:date="2017-06-15T21:10:00Z">
          <w:pPr/>
        </w:pPrChange>
      </w:pPr>
    </w:p>
    <w:p w14:paraId="5DD571F2" w14:textId="10233415" w:rsidR="00531721" w:rsidRPr="00765BEF" w:rsidRDefault="00531721">
      <w:pPr>
        <w:pStyle w:val="ListParagraph"/>
        <w:numPr>
          <w:ilvl w:val="0"/>
          <w:numId w:val="33"/>
        </w:numPr>
        <w:rPr>
          <w:ins w:id="232" w:author="Rama Olson" w:date="2017-06-15T21:10:00Z"/>
          <w:b/>
        </w:rPr>
        <w:pPrChange w:id="233" w:author="Rama Olson" w:date="2017-06-15T21:05:00Z">
          <w:pPr/>
        </w:pPrChange>
      </w:pPr>
      <w:ins w:id="234" w:author="Rama Olson" w:date="2017-06-15T21:07:00Z">
        <w:r w:rsidRPr="00765BEF">
          <w:rPr>
            <w:b/>
          </w:rPr>
          <w:t xml:space="preserve">Double-check to make sure the new folder contains the files you just copied.  If the folder is still empty, something went wrong.  </w:t>
        </w:r>
      </w:ins>
      <w:ins w:id="235" w:author="Rama Olson" w:date="2017-06-15T21:08:00Z">
        <w:r w:rsidRPr="00765BEF">
          <w:rPr>
            <w:b/>
          </w:rPr>
          <w:t xml:space="preserve">It’s possible you backed-up the wrong folder.  Please try it again, and be careful </w:t>
        </w:r>
      </w:ins>
      <w:ins w:id="236" w:author="Rama Olson" w:date="2017-06-15T21:09:00Z">
        <w:r w:rsidRPr="00765BEF">
          <w:rPr>
            <w:b/>
          </w:rPr>
          <w:t>which</w:t>
        </w:r>
      </w:ins>
      <w:ins w:id="237" w:author="Rama Olson" w:date="2017-06-15T21:08:00Z">
        <w:r w:rsidRPr="00765BEF">
          <w:rPr>
            <w:b/>
          </w:rPr>
          <w:t xml:space="preserve"> </w:t>
        </w:r>
      </w:ins>
      <w:ins w:id="238" w:author="Rama Olson" w:date="2017-06-15T21:09:00Z">
        <w:r w:rsidRPr="00765BEF">
          <w:rPr>
            <w:b/>
          </w:rPr>
          <w:t>folder you copy from, and to.</w:t>
        </w:r>
      </w:ins>
    </w:p>
    <w:p w14:paraId="0A750040" w14:textId="77777777" w:rsidR="00531721" w:rsidRPr="00765BEF" w:rsidRDefault="00531721">
      <w:pPr>
        <w:pStyle w:val="ListParagraph"/>
        <w:rPr>
          <w:ins w:id="239" w:author="Rama Olson" w:date="2017-06-15T21:10:00Z"/>
          <w:b/>
          <w:rPrChange w:id="240" w:author="Rama Olson" w:date="2017-06-15T21:23:00Z">
            <w:rPr>
              <w:ins w:id="241" w:author="Rama Olson" w:date="2017-06-15T21:10:00Z"/>
            </w:rPr>
          </w:rPrChange>
        </w:rPr>
        <w:pPrChange w:id="242" w:author="Rama Olson" w:date="2017-06-15T21:10:00Z">
          <w:pPr>
            <w:pStyle w:val="ListParagraph"/>
            <w:numPr>
              <w:numId w:val="33"/>
            </w:numPr>
            <w:ind w:hanging="360"/>
          </w:pPr>
        </w:pPrChange>
      </w:pPr>
    </w:p>
    <w:p w14:paraId="337E2C44" w14:textId="77777777" w:rsidR="00531721" w:rsidRPr="00765BEF" w:rsidRDefault="00531721">
      <w:pPr>
        <w:pStyle w:val="ListParagraph"/>
        <w:rPr>
          <w:ins w:id="243" w:author="Rama Olson" w:date="2017-06-15T21:09:00Z"/>
          <w:b/>
        </w:rPr>
        <w:pPrChange w:id="244" w:author="Rama Olson" w:date="2017-06-15T21:10:00Z">
          <w:pPr/>
        </w:pPrChange>
      </w:pPr>
    </w:p>
    <w:p w14:paraId="1AF04F69" w14:textId="6774AB67" w:rsidR="00531721" w:rsidRPr="00765BEF" w:rsidRDefault="00531721">
      <w:pPr>
        <w:pStyle w:val="ListParagraph"/>
        <w:numPr>
          <w:ilvl w:val="0"/>
          <w:numId w:val="33"/>
        </w:numPr>
        <w:rPr>
          <w:ins w:id="245" w:author="Rama Olson" w:date="2017-06-15T21:10:00Z"/>
          <w:b/>
        </w:rPr>
        <w:pPrChange w:id="246" w:author="Rama Olson" w:date="2017-06-15T21:05:00Z">
          <w:pPr/>
        </w:pPrChange>
      </w:pPr>
      <w:ins w:id="247" w:author="Rama Olson" w:date="2017-06-15T21:09:00Z">
        <w:r w:rsidRPr="00765BEF">
          <w:rPr>
            <w:b/>
          </w:rPr>
          <w:t>Once you’ve verified the copy is complete, remove the USP memory stick from the computer, and put it back where you got it from.</w:t>
        </w:r>
      </w:ins>
    </w:p>
    <w:p w14:paraId="0DF98ED9" w14:textId="77777777" w:rsidR="00531721" w:rsidRPr="00765BEF" w:rsidRDefault="00531721">
      <w:pPr>
        <w:pStyle w:val="ListParagraph"/>
        <w:rPr>
          <w:ins w:id="248" w:author="Rama Olson" w:date="2017-06-15T21:09:00Z"/>
          <w:b/>
        </w:rPr>
        <w:pPrChange w:id="249" w:author="Rama Olson" w:date="2017-06-15T21:10:00Z">
          <w:pPr/>
        </w:pPrChange>
      </w:pPr>
    </w:p>
    <w:p w14:paraId="03B5907D" w14:textId="01E07DC4" w:rsidR="00531721" w:rsidRPr="00765BEF" w:rsidRDefault="00531721">
      <w:pPr>
        <w:pStyle w:val="ListParagraph"/>
        <w:numPr>
          <w:ilvl w:val="0"/>
          <w:numId w:val="33"/>
        </w:numPr>
        <w:rPr>
          <w:ins w:id="250" w:author="Rama Olson" w:date="2017-06-15T21:03:00Z"/>
          <w:b/>
          <w:rPrChange w:id="251" w:author="Rama Olson" w:date="2017-06-15T21:23:00Z">
            <w:rPr>
              <w:ins w:id="252" w:author="Rama Olson" w:date="2017-06-15T21:03:00Z"/>
            </w:rPr>
          </w:rPrChange>
        </w:rPr>
        <w:pPrChange w:id="253" w:author="Rama Olson" w:date="2017-06-15T21:05:00Z">
          <w:pPr/>
        </w:pPrChange>
      </w:pPr>
      <w:ins w:id="254" w:author="Rama Olson" w:date="2017-06-15T21:10:00Z">
        <w:r w:rsidRPr="00765BEF">
          <w:rPr>
            <w:b/>
          </w:rPr>
          <w:t>Thank you!!!</w:t>
        </w:r>
      </w:ins>
    </w:p>
    <w:p w14:paraId="1B93683C" w14:textId="77777777" w:rsidR="00531721" w:rsidRDefault="00531721" w:rsidP="00061557">
      <w:pPr>
        <w:rPr>
          <w:ins w:id="255" w:author="Rama Olson" w:date="2017-06-15T21:03:00Z"/>
          <w:b/>
        </w:rPr>
      </w:pPr>
    </w:p>
    <w:p w14:paraId="5DB0F9A2" w14:textId="007467AF" w:rsidR="00061557" w:rsidRPr="0084418D" w:rsidDel="005F6932" w:rsidRDefault="00061557" w:rsidP="00061557">
      <w:pPr>
        <w:rPr>
          <w:del w:id="256" w:author="Rama Olson" w:date="2017-12-02T21:25:00Z"/>
          <w:b/>
          <w:strike/>
          <w:rPrChange w:id="257" w:author="Rama Olson" w:date="2017-06-15T21:03:00Z">
            <w:rPr>
              <w:del w:id="258" w:author="Rama Olson" w:date="2017-12-02T21:25:00Z"/>
              <w:b/>
            </w:rPr>
          </w:rPrChange>
        </w:rPr>
      </w:pPr>
      <w:del w:id="259" w:author="Rama Olson" w:date="2017-12-02T21:25:00Z">
        <w:r w:rsidRPr="0084418D" w:rsidDel="005F6932">
          <w:rPr>
            <w:bCs/>
            <w:strike/>
            <w:rPrChange w:id="260" w:author="Rama Olson" w:date="2017-06-15T21:03:00Z">
              <w:rPr>
                <w:bCs/>
              </w:rPr>
            </w:rPrChange>
          </w:rPr>
          <w:delText>Example algorithm to determine what percent of car use is for personal reasons versus for commuting to work.  For this algorithm, we will assume that you drive to and from work once each work day.</w:delText>
        </w:r>
      </w:del>
    </w:p>
    <w:p w14:paraId="6965A965" w14:textId="0CBA56DB" w:rsidR="00061557" w:rsidRPr="0084418D" w:rsidDel="005F6932" w:rsidRDefault="00061557" w:rsidP="00061557">
      <w:pPr>
        <w:rPr>
          <w:del w:id="261" w:author="Rama Olson" w:date="2017-12-02T21:25:00Z"/>
          <w:rStyle w:val="Pseudo"/>
          <w:strike/>
          <w:rPrChange w:id="262" w:author="Rama Olson" w:date="2017-06-15T21:03:00Z">
            <w:rPr>
              <w:del w:id="263" w:author="Rama Olson" w:date="2017-12-02T21:25:00Z"/>
              <w:rStyle w:val="Pseudo"/>
            </w:rPr>
          </w:rPrChange>
        </w:rPr>
      </w:pPr>
    </w:p>
    <w:p w14:paraId="7C2076F5" w14:textId="264654CC" w:rsidR="00061557" w:rsidRPr="0084418D" w:rsidDel="005F6932" w:rsidRDefault="00061557" w:rsidP="00061557">
      <w:pPr>
        <w:ind w:firstLine="360"/>
        <w:rPr>
          <w:del w:id="264" w:author="Rama Olson" w:date="2017-12-02T21:25:00Z"/>
          <w:rStyle w:val="Pseudo"/>
          <w:strike/>
          <w:rPrChange w:id="265" w:author="Rama Olson" w:date="2017-06-15T21:03:00Z">
            <w:rPr>
              <w:del w:id="266" w:author="Rama Olson" w:date="2017-12-02T21:25:00Z"/>
              <w:rStyle w:val="Pseudo"/>
            </w:rPr>
          </w:rPrChange>
        </w:rPr>
      </w:pPr>
      <w:del w:id="267" w:author="Rama Olson" w:date="2017-12-02T21:25:00Z">
        <w:r w:rsidRPr="0084418D" w:rsidDel="005F6932">
          <w:rPr>
            <w:rStyle w:val="Pseudo"/>
            <w:strike/>
            <w:rPrChange w:id="268" w:author="Rama Olson" w:date="2017-06-15T21:03:00Z">
              <w:rPr>
                <w:rStyle w:val="Pseudo"/>
              </w:rPr>
            </w:rPrChange>
          </w:rPr>
          <w:delText>1. Calculate the total miles driven during period:</w:delText>
        </w:r>
      </w:del>
    </w:p>
    <w:p w14:paraId="04808B18" w14:textId="0F60229C" w:rsidR="00061557" w:rsidRPr="0084418D" w:rsidDel="005F6932" w:rsidRDefault="00061557" w:rsidP="00061557">
      <w:pPr>
        <w:ind w:left="720" w:firstLine="360"/>
        <w:rPr>
          <w:del w:id="269" w:author="Rama Olson" w:date="2017-12-02T21:25:00Z"/>
          <w:rStyle w:val="Pseudo"/>
          <w:strike/>
          <w:rPrChange w:id="270" w:author="Rama Olson" w:date="2017-06-15T21:03:00Z">
            <w:rPr>
              <w:del w:id="271" w:author="Rama Olson" w:date="2017-12-02T21:25:00Z"/>
              <w:rStyle w:val="Pseudo"/>
            </w:rPr>
          </w:rPrChange>
        </w:rPr>
      </w:pPr>
      <w:del w:id="272" w:author="Rama Olson" w:date="2017-12-02T21:25:00Z">
        <w:r w:rsidRPr="0084418D" w:rsidDel="005F6932">
          <w:rPr>
            <w:rStyle w:val="Pseudo"/>
            <w:strike/>
            <w:rPrChange w:id="273" w:author="Rama Olson" w:date="2017-06-15T21:03:00Z">
              <w:rPr>
                <w:rStyle w:val="Pseudo"/>
              </w:rPr>
            </w:rPrChange>
          </w:rPr>
          <w:delText>total_miles = end_odom – begin_odom</w:delText>
        </w:r>
      </w:del>
    </w:p>
    <w:p w14:paraId="5264D562" w14:textId="761C7A6F" w:rsidR="00061557" w:rsidRPr="0084418D" w:rsidDel="005F6932" w:rsidRDefault="00061557" w:rsidP="00061557">
      <w:pPr>
        <w:rPr>
          <w:del w:id="274" w:author="Rama Olson" w:date="2017-12-02T21:25:00Z"/>
          <w:rStyle w:val="Pseudo"/>
          <w:strike/>
          <w:rPrChange w:id="275" w:author="Rama Olson" w:date="2017-06-15T21:03:00Z">
            <w:rPr>
              <w:del w:id="276" w:author="Rama Olson" w:date="2017-12-02T21:25:00Z"/>
              <w:rStyle w:val="Pseudo"/>
            </w:rPr>
          </w:rPrChange>
        </w:rPr>
      </w:pPr>
    </w:p>
    <w:p w14:paraId="015AFD40" w14:textId="20EEECEE" w:rsidR="00061557" w:rsidRPr="0084418D" w:rsidDel="005F6932" w:rsidRDefault="00061557" w:rsidP="00061557">
      <w:pPr>
        <w:ind w:firstLine="360"/>
        <w:rPr>
          <w:del w:id="277" w:author="Rama Olson" w:date="2017-12-02T21:25:00Z"/>
          <w:rStyle w:val="Pseudo"/>
          <w:strike/>
          <w:rPrChange w:id="278" w:author="Rama Olson" w:date="2017-06-15T21:03:00Z">
            <w:rPr>
              <w:del w:id="279" w:author="Rama Olson" w:date="2017-12-02T21:25:00Z"/>
              <w:rStyle w:val="Pseudo"/>
            </w:rPr>
          </w:rPrChange>
        </w:rPr>
      </w:pPr>
      <w:del w:id="280" w:author="Rama Olson" w:date="2017-12-02T21:25:00Z">
        <w:r w:rsidRPr="0084418D" w:rsidDel="005F6932">
          <w:rPr>
            <w:rStyle w:val="Pseudo"/>
            <w:strike/>
            <w:rPrChange w:id="281" w:author="Rama Olson" w:date="2017-06-15T21:03:00Z">
              <w:rPr>
                <w:rStyle w:val="Pseudo"/>
              </w:rPr>
            </w:rPrChange>
          </w:rPr>
          <w:delText>2. Calculate the average number of work_miles for the same period:</w:delText>
        </w:r>
      </w:del>
    </w:p>
    <w:p w14:paraId="1AB24244" w14:textId="01325206" w:rsidR="00061557" w:rsidRPr="0084418D" w:rsidDel="005F6932" w:rsidRDefault="00061557" w:rsidP="00061557">
      <w:pPr>
        <w:ind w:left="720" w:firstLine="360"/>
        <w:rPr>
          <w:del w:id="282" w:author="Rama Olson" w:date="2017-12-02T21:25:00Z"/>
          <w:rStyle w:val="Pseudo"/>
          <w:strike/>
          <w:rPrChange w:id="283" w:author="Rama Olson" w:date="2017-06-15T21:03:00Z">
            <w:rPr>
              <w:del w:id="284" w:author="Rama Olson" w:date="2017-12-02T21:25:00Z"/>
              <w:rStyle w:val="Pseudo"/>
            </w:rPr>
          </w:rPrChange>
        </w:rPr>
      </w:pPr>
      <w:del w:id="285" w:author="Rama Olson" w:date="2017-12-02T21:25:00Z">
        <w:r w:rsidRPr="0084418D" w:rsidDel="005F6932">
          <w:rPr>
            <w:rStyle w:val="Pseudo"/>
            <w:strike/>
            <w:rPrChange w:id="286" w:author="Rama Olson" w:date="2017-06-15T21:03:00Z">
              <w:rPr>
                <w:rStyle w:val="Pseudo"/>
              </w:rPr>
            </w:rPrChange>
          </w:rPr>
          <w:delText>work_miles = num_work_days * (2 * dist_to_work)</w:delText>
        </w:r>
      </w:del>
    </w:p>
    <w:p w14:paraId="43A4DF27" w14:textId="02815340" w:rsidR="00061557" w:rsidRPr="0084418D" w:rsidDel="005F6932" w:rsidRDefault="00061557" w:rsidP="00061557">
      <w:pPr>
        <w:rPr>
          <w:del w:id="287" w:author="Rama Olson" w:date="2017-12-02T21:25:00Z"/>
          <w:rStyle w:val="Pseudo"/>
          <w:strike/>
          <w:rPrChange w:id="288" w:author="Rama Olson" w:date="2017-06-15T21:03:00Z">
            <w:rPr>
              <w:del w:id="289" w:author="Rama Olson" w:date="2017-12-02T21:25:00Z"/>
              <w:rStyle w:val="Pseudo"/>
            </w:rPr>
          </w:rPrChange>
        </w:rPr>
      </w:pPr>
    </w:p>
    <w:p w14:paraId="2711C634" w14:textId="201A493A" w:rsidR="00061557" w:rsidRPr="0084418D" w:rsidDel="005F6932" w:rsidRDefault="00061557" w:rsidP="00061557">
      <w:pPr>
        <w:ind w:firstLine="360"/>
        <w:rPr>
          <w:del w:id="290" w:author="Rama Olson" w:date="2017-12-02T21:25:00Z"/>
          <w:rStyle w:val="Pseudo"/>
          <w:strike/>
          <w:rPrChange w:id="291" w:author="Rama Olson" w:date="2017-06-15T21:03:00Z">
            <w:rPr>
              <w:del w:id="292" w:author="Rama Olson" w:date="2017-12-02T21:25:00Z"/>
              <w:rStyle w:val="Pseudo"/>
            </w:rPr>
          </w:rPrChange>
        </w:rPr>
      </w:pPr>
      <w:del w:id="293" w:author="Rama Olson" w:date="2017-12-02T21:25:00Z">
        <w:r w:rsidRPr="0084418D" w:rsidDel="005F6932">
          <w:rPr>
            <w:rStyle w:val="Pseudo"/>
            <w:strike/>
            <w:rPrChange w:id="294" w:author="Rama Olson" w:date="2017-06-15T21:03:00Z">
              <w:rPr>
                <w:rStyle w:val="Pseudo"/>
              </w:rPr>
            </w:rPrChange>
          </w:rPr>
          <w:delText>3. Calculate the percent of work driving versus personal driving:</w:delText>
        </w:r>
      </w:del>
    </w:p>
    <w:p w14:paraId="6FED91C1" w14:textId="5BFDAAA9" w:rsidR="00061557" w:rsidRPr="0084418D" w:rsidDel="005F6932" w:rsidRDefault="00061557" w:rsidP="00061557">
      <w:pPr>
        <w:ind w:left="720" w:firstLine="360"/>
        <w:rPr>
          <w:del w:id="295" w:author="Rama Olson" w:date="2017-12-02T21:25:00Z"/>
          <w:rStyle w:val="Pseudo"/>
          <w:strike/>
          <w:rPrChange w:id="296" w:author="Rama Olson" w:date="2017-06-15T21:03:00Z">
            <w:rPr>
              <w:del w:id="297" w:author="Rama Olson" w:date="2017-12-02T21:25:00Z"/>
              <w:rStyle w:val="Pseudo"/>
            </w:rPr>
          </w:rPrChange>
        </w:rPr>
      </w:pPr>
      <w:del w:id="298" w:author="Rama Olson" w:date="2017-12-02T21:25:00Z">
        <w:r w:rsidRPr="0084418D" w:rsidDel="005F6932">
          <w:rPr>
            <w:rStyle w:val="Pseudo"/>
            <w:strike/>
            <w:rPrChange w:id="299" w:author="Rama Olson" w:date="2017-06-15T21:03:00Z">
              <w:rPr>
                <w:rStyle w:val="Pseudo"/>
              </w:rPr>
            </w:rPrChange>
          </w:rPr>
          <w:delText>percent_work = work_miles / total_miles * 100</w:delText>
        </w:r>
      </w:del>
    </w:p>
    <w:p w14:paraId="4EF430C2" w14:textId="7BA48791" w:rsidR="0084418D" w:rsidRPr="0084418D" w:rsidDel="005F6932" w:rsidRDefault="00061557" w:rsidP="00765BEF">
      <w:pPr>
        <w:ind w:left="720" w:firstLine="360"/>
        <w:rPr>
          <w:del w:id="300" w:author="Rama Olson" w:date="2017-12-02T21:25:00Z"/>
          <w:rStyle w:val="Pseudo"/>
          <w:strike/>
          <w:rPrChange w:id="301" w:author="Rama Olson" w:date="2017-06-15T21:03:00Z">
            <w:rPr>
              <w:del w:id="302" w:author="Rama Olson" w:date="2017-12-02T21:25:00Z"/>
              <w:rStyle w:val="Pseudo"/>
            </w:rPr>
          </w:rPrChange>
        </w:rPr>
      </w:pPr>
      <w:del w:id="303" w:author="Rama Olson" w:date="2017-12-02T21:25:00Z">
        <w:r w:rsidRPr="0084418D" w:rsidDel="005F6932">
          <w:rPr>
            <w:rStyle w:val="Pseudo"/>
            <w:strike/>
            <w:rPrChange w:id="304" w:author="Rama Olson" w:date="2017-06-15T21:03:00Z">
              <w:rPr>
                <w:rStyle w:val="Pseudo"/>
              </w:rPr>
            </w:rPrChange>
          </w:rPr>
          <w:delText>percent_personal = 100 – percent_work</w:delText>
        </w:r>
      </w:del>
    </w:p>
    <w:p w14:paraId="23A27032" w14:textId="71F1B83D" w:rsidR="00061557" w:rsidRPr="00744224" w:rsidDel="005F6932" w:rsidRDefault="00061557" w:rsidP="00061557">
      <w:pPr>
        <w:ind w:left="1440"/>
        <w:rPr>
          <w:del w:id="305" w:author="Rama Olson" w:date="2017-12-02T21:25:00Z"/>
          <w:rFonts w:ascii="Comic Sans MS" w:hAnsi="Comic Sans MS" w:cs="Arial"/>
          <w:b/>
          <w:bCs/>
        </w:rPr>
      </w:pPr>
    </w:p>
    <w:p w14:paraId="29B6FE7D" w14:textId="6135F205" w:rsidR="00061557" w:rsidRPr="00744224" w:rsidDel="005F6932" w:rsidRDefault="00061557" w:rsidP="00061557">
      <w:pPr>
        <w:ind w:left="1440"/>
        <w:rPr>
          <w:del w:id="306" w:author="Rama Olson" w:date="2017-12-02T21:25:00Z"/>
          <w:rFonts w:ascii="Comic Sans MS" w:hAnsi="Comic Sans MS" w:cs="Arial"/>
          <w:b/>
          <w:bCs/>
        </w:rPr>
      </w:pPr>
    </w:p>
    <w:p w14:paraId="725D2184" w14:textId="4FDEF021" w:rsidR="00765BEF" w:rsidRPr="00176C8F" w:rsidRDefault="00061557" w:rsidP="00061557">
      <w:pPr>
        <w:rPr>
          <w:ins w:id="307" w:author="Rama Olson" w:date="2017-06-15T21:27:00Z"/>
          <w:rFonts w:cs="Arial"/>
          <w:rPrChange w:id="308" w:author="Rama Olson" w:date="2017-06-15T21:30:00Z">
            <w:rPr>
              <w:ins w:id="309" w:author="Rama Olson" w:date="2017-06-15T21:27:00Z"/>
              <w:rFonts w:cs="Arial"/>
              <w:b/>
            </w:rPr>
          </w:rPrChange>
        </w:rPr>
      </w:pPr>
      <w:r w:rsidRPr="00744224">
        <w:rPr>
          <w:rFonts w:cs="Arial"/>
          <w:b/>
        </w:rPr>
        <w:t xml:space="preserve">Solution R1.17:  </w:t>
      </w:r>
      <w:ins w:id="310" w:author="Rama Olson" w:date="2017-06-15T21:26:00Z">
        <w:r w:rsidR="00176C8F" w:rsidRPr="00176C8F">
          <w:rPr>
            <w:rFonts w:cs="Arial"/>
            <w:rPrChange w:id="311" w:author="Rama Olson" w:date="2017-06-15T21:30:00Z">
              <w:rPr>
                <w:rFonts w:cs="Arial"/>
                <w:b/>
              </w:rPr>
            </w:rPrChange>
          </w:rPr>
          <w:t xml:space="preserve">Example algorithm to determine if a discount card is worthwhile.  For this </w:t>
        </w:r>
      </w:ins>
      <w:ins w:id="312" w:author="Rama Olson" w:date="2017-06-15T21:27:00Z">
        <w:r w:rsidR="00176C8F" w:rsidRPr="00176C8F">
          <w:rPr>
            <w:rFonts w:cs="Arial"/>
            <w:rPrChange w:id="313" w:author="Rama Olson" w:date="2017-06-15T21:30:00Z">
              <w:rPr>
                <w:rFonts w:cs="Arial"/>
                <w:b/>
              </w:rPr>
            </w:rPrChange>
          </w:rPr>
          <w:t>algorithm</w:t>
        </w:r>
      </w:ins>
      <w:ins w:id="314" w:author="Rama Olson" w:date="2017-06-15T21:26:00Z">
        <w:r w:rsidR="00176C8F" w:rsidRPr="00176C8F">
          <w:rPr>
            <w:rFonts w:cs="Arial"/>
            <w:rPrChange w:id="315" w:author="Rama Olson" w:date="2017-06-15T21:30:00Z">
              <w:rPr>
                <w:rFonts w:cs="Arial"/>
                <w:b/>
              </w:rPr>
            </w:rPrChange>
          </w:rPr>
          <w:t>,</w:t>
        </w:r>
      </w:ins>
      <w:ins w:id="316" w:author="Rama Olson" w:date="2017-06-15T21:27:00Z">
        <w:r w:rsidR="00176C8F" w:rsidRPr="00176C8F">
          <w:rPr>
            <w:rFonts w:cs="Arial"/>
            <w:rPrChange w:id="317" w:author="Rama Olson" w:date="2017-06-15T21:30:00Z">
              <w:rPr>
                <w:rFonts w:cs="Arial"/>
                <w:b/>
              </w:rPr>
            </w:rPrChange>
          </w:rPr>
          <w:t xml:space="preserve"> the following pieces of information are required:</w:t>
        </w:r>
      </w:ins>
    </w:p>
    <w:p w14:paraId="56D06F62" w14:textId="77777777" w:rsidR="00176C8F" w:rsidRPr="00176C8F" w:rsidRDefault="00176C8F" w:rsidP="00061557">
      <w:pPr>
        <w:rPr>
          <w:ins w:id="318" w:author="Rama Olson" w:date="2017-06-15T21:27:00Z"/>
          <w:rFonts w:cs="Arial"/>
          <w:rPrChange w:id="319" w:author="Rama Olson" w:date="2017-06-15T21:30:00Z">
            <w:rPr>
              <w:ins w:id="320" w:author="Rama Olson" w:date="2017-06-15T21:27:00Z"/>
              <w:rFonts w:cs="Arial"/>
              <w:b/>
            </w:rPr>
          </w:rPrChange>
        </w:rPr>
      </w:pPr>
    </w:p>
    <w:p w14:paraId="56ECBC8D" w14:textId="7DDC5731" w:rsidR="00176C8F" w:rsidRPr="00176C8F" w:rsidRDefault="00176C8F">
      <w:pPr>
        <w:pStyle w:val="ListParagraph"/>
        <w:numPr>
          <w:ilvl w:val="0"/>
          <w:numId w:val="34"/>
        </w:numPr>
        <w:rPr>
          <w:ins w:id="321" w:author="Rama Olson" w:date="2017-06-15T21:27:00Z"/>
          <w:rFonts w:cs="Arial"/>
          <w:rPrChange w:id="322" w:author="Rama Olson" w:date="2017-06-15T21:30:00Z">
            <w:rPr>
              <w:ins w:id="323" w:author="Rama Olson" w:date="2017-06-15T21:27:00Z"/>
              <w:rFonts w:cs="Arial"/>
              <w:b/>
            </w:rPr>
          </w:rPrChange>
        </w:rPr>
        <w:pPrChange w:id="324" w:author="Rama Olson" w:date="2017-06-15T21:27:00Z">
          <w:pPr/>
        </w:pPrChange>
      </w:pPr>
      <w:ins w:id="325" w:author="Rama Olson" w:date="2017-06-15T21:27:00Z">
        <w:r w:rsidRPr="00176C8F">
          <w:rPr>
            <w:rFonts w:cs="Arial"/>
            <w:rPrChange w:id="326" w:author="Rama Olson" w:date="2017-06-15T21:30:00Z">
              <w:rPr>
                <w:rFonts w:cs="Arial"/>
                <w:b/>
              </w:rPr>
            </w:rPrChange>
          </w:rPr>
          <w:t>Card_cost</w:t>
        </w:r>
      </w:ins>
    </w:p>
    <w:p w14:paraId="404DA5BF" w14:textId="5C969F6E" w:rsidR="00176C8F" w:rsidRPr="00176C8F" w:rsidRDefault="00176C8F">
      <w:pPr>
        <w:pStyle w:val="ListParagraph"/>
        <w:numPr>
          <w:ilvl w:val="0"/>
          <w:numId w:val="34"/>
        </w:numPr>
        <w:rPr>
          <w:ins w:id="327" w:author="Rama Olson" w:date="2017-06-15T21:28:00Z"/>
          <w:rFonts w:cs="Arial"/>
          <w:rPrChange w:id="328" w:author="Rama Olson" w:date="2017-06-15T21:30:00Z">
            <w:rPr>
              <w:ins w:id="329" w:author="Rama Olson" w:date="2017-06-15T21:28:00Z"/>
              <w:rFonts w:cs="Arial"/>
              <w:b/>
            </w:rPr>
          </w:rPrChange>
        </w:rPr>
        <w:pPrChange w:id="330" w:author="Rama Olson" w:date="2017-06-15T21:27:00Z">
          <w:pPr/>
        </w:pPrChange>
      </w:pPr>
      <w:ins w:id="331" w:author="Rama Olson" w:date="2017-06-15T21:28:00Z">
        <w:r w:rsidRPr="00176C8F">
          <w:rPr>
            <w:rFonts w:cs="Arial"/>
            <w:rPrChange w:id="332" w:author="Rama Olson" w:date="2017-06-15T21:30:00Z">
              <w:rPr>
                <w:rFonts w:cs="Arial"/>
                <w:b/>
              </w:rPr>
            </w:rPrChange>
          </w:rPr>
          <w:t>Card_number_of_days</w:t>
        </w:r>
      </w:ins>
    </w:p>
    <w:p w14:paraId="7C4ACC90" w14:textId="4BF4E2F3" w:rsidR="00176C8F" w:rsidRPr="00176C8F" w:rsidRDefault="00176C8F">
      <w:pPr>
        <w:pStyle w:val="ListParagraph"/>
        <w:numPr>
          <w:ilvl w:val="0"/>
          <w:numId w:val="34"/>
        </w:numPr>
        <w:rPr>
          <w:ins w:id="333" w:author="Rama Olson" w:date="2017-06-15T21:28:00Z"/>
          <w:rFonts w:cs="Arial"/>
          <w:rPrChange w:id="334" w:author="Rama Olson" w:date="2017-06-15T21:30:00Z">
            <w:rPr>
              <w:ins w:id="335" w:author="Rama Olson" w:date="2017-06-15T21:28:00Z"/>
              <w:rFonts w:cs="Arial"/>
              <w:b/>
            </w:rPr>
          </w:rPrChange>
        </w:rPr>
        <w:pPrChange w:id="336" w:author="Rama Olson" w:date="2017-06-15T21:27:00Z">
          <w:pPr/>
        </w:pPrChange>
      </w:pPr>
      <w:ins w:id="337" w:author="Rama Olson" w:date="2017-06-15T21:28:00Z">
        <w:r w:rsidRPr="00176C8F">
          <w:rPr>
            <w:rFonts w:cs="Arial"/>
            <w:rPrChange w:id="338" w:author="Rama Olson" w:date="2017-06-15T21:30:00Z">
              <w:rPr>
                <w:rFonts w:cs="Arial"/>
                <w:b/>
              </w:rPr>
            </w:rPrChange>
          </w:rPr>
          <w:t>Meal_rate</w:t>
        </w:r>
      </w:ins>
    </w:p>
    <w:p w14:paraId="211C1112" w14:textId="4F126965" w:rsidR="00176C8F" w:rsidRPr="00176C8F" w:rsidRDefault="00176C8F">
      <w:pPr>
        <w:pStyle w:val="ListParagraph"/>
        <w:numPr>
          <w:ilvl w:val="0"/>
          <w:numId w:val="34"/>
        </w:numPr>
        <w:rPr>
          <w:ins w:id="339" w:author="Rama Olson" w:date="2017-06-15T21:29:00Z"/>
          <w:rFonts w:cs="Arial"/>
          <w:rPrChange w:id="340" w:author="Rama Olson" w:date="2017-06-15T21:30:00Z">
            <w:rPr>
              <w:ins w:id="341" w:author="Rama Olson" w:date="2017-06-15T21:29:00Z"/>
              <w:rFonts w:cs="Arial"/>
              <w:b/>
            </w:rPr>
          </w:rPrChange>
        </w:rPr>
        <w:pPrChange w:id="342" w:author="Rama Olson" w:date="2017-06-15T21:29:00Z">
          <w:pPr/>
        </w:pPrChange>
      </w:pPr>
      <w:ins w:id="343" w:author="Rama Olson" w:date="2017-06-15T21:28:00Z">
        <w:r w:rsidRPr="00176C8F">
          <w:rPr>
            <w:rFonts w:cs="Arial"/>
            <w:rPrChange w:id="344" w:author="Rama Olson" w:date="2017-06-15T21:30:00Z">
              <w:rPr>
                <w:rFonts w:cs="Arial"/>
                <w:b/>
              </w:rPr>
            </w:rPrChange>
          </w:rPr>
          <w:t>Average_meal_cost</w:t>
        </w:r>
      </w:ins>
    </w:p>
    <w:p w14:paraId="53F05ECD" w14:textId="19B65DCF" w:rsidR="00176C8F" w:rsidRPr="00176C8F" w:rsidRDefault="00176C8F">
      <w:pPr>
        <w:pStyle w:val="ListParagraph"/>
        <w:numPr>
          <w:ilvl w:val="0"/>
          <w:numId w:val="34"/>
        </w:numPr>
        <w:rPr>
          <w:ins w:id="345" w:author="Rama Olson" w:date="2017-06-15T21:29:00Z"/>
          <w:rFonts w:cs="Arial"/>
          <w:rPrChange w:id="346" w:author="Rama Olson" w:date="2017-06-15T21:30:00Z">
            <w:rPr>
              <w:ins w:id="347" w:author="Rama Olson" w:date="2017-06-15T21:29:00Z"/>
              <w:rFonts w:cs="Arial"/>
              <w:b/>
            </w:rPr>
          </w:rPrChange>
        </w:rPr>
        <w:pPrChange w:id="348" w:author="Rama Olson" w:date="2017-06-15T21:29:00Z">
          <w:pPr/>
        </w:pPrChange>
      </w:pPr>
      <w:ins w:id="349" w:author="Rama Olson" w:date="2017-06-15T21:29:00Z">
        <w:r w:rsidRPr="00176C8F">
          <w:rPr>
            <w:rFonts w:cs="Arial"/>
            <w:rPrChange w:id="350" w:author="Rama Olson" w:date="2017-06-15T21:30:00Z">
              <w:rPr>
                <w:rFonts w:cs="Arial"/>
                <w:b/>
              </w:rPr>
            </w:rPrChange>
          </w:rPr>
          <w:t>Meals_per_day</w:t>
        </w:r>
      </w:ins>
    </w:p>
    <w:p w14:paraId="2CD8774F" w14:textId="77777777" w:rsidR="00176C8F" w:rsidRPr="00176C8F" w:rsidRDefault="00176C8F" w:rsidP="00176C8F">
      <w:pPr>
        <w:rPr>
          <w:ins w:id="351" w:author="Rama Olson" w:date="2017-06-15T21:29:00Z"/>
          <w:rFonts w:cs="Arial"/>
          <w:rPrChange w:id="352" w:author="Rama Olson" w:date="2017-06-15T21:30:00Z">
            <w:rPr>
              <w:ins w:id="353" w:author="Rama Olson" w:date="2017-06-15T21:29:00Z"/>
              <w:rFonts w:cs="Arial"/>
              <w:b/>
            </w:rPr>
          </w:rPrChange>
        </w:rPr>
      </w:pPr>
    </w:p>
    <w:p w14:paraId="401EEDFB" w14:textId="61363389" w:rsidR="00176C8F" w:rsidRDefault="00176C8F" w:rsidP="00176C8F">
      <w:pPr>
        <w:rPr>
          <w:ins w:id="354" w:author="Rama Olson" w:date="2017-06-15T21:30:00Z"/>
          <w:rFonts w:cs="Arial"/>
          <w:b/>
        </w:rPr>
      </w:pPr>
      <w:ins w:id="355" w:author="Rama Olson" w:date="2017-06-15T21:29:00Z">
        <w:r w:rsidRPr="00176C8F">
          <w:rPr>
            <w:rFonts w:cs="Arial"/>
            <w:rPrChange w:id="356" w:author="Rama Olson" w:date="2017-06-15T21:30:00Z">
              <w:rPr>
                <w:rFonts w:cs="Arial"/>
                <w:b/>
              </w:rPr>
            </w:rPrChange>
          </w:rPr>
          <w:t>Then,</w:t>
        </w:r>
      </w:ins>
      <w:ins w:id="357" w:author="Rama Olson" w:date="2017-06-15T21:30:00Z">
        <w:r w:rsidRPr="00176C8F">
          <w:rPr>
            <w:rFonts w:cs="Arial"/>
            <w:rPrChange w:id="358" w:author="Rama Olson" w:date="2017-06-15T21:30:00Z">
              <w:rPr>
                <w:rFonts w:cs="Arial"/>
                <w:b/>
              </w:rPr>
            </w:rPrChange>
          </w:rPr>
          <w:t xml:space="preserve"> perform the following calculation:</w:t>
        </w:r>
      </w:ins>
    </w:p>
    <w:p w14:paraId="02005129" w14:textId="77777777" w:rsidR="00176C8F" w:rsidRDefault="00176C8F" w:rsidP="00176C8F">
      <w:pPr>
        <w:rPr>
          <w:ins w:id="359" w:author="Rama Olson" w:date="2017-06-15T21:30:00Z"/>
          <w:rFonts w:cs="Arial"/>
          <w:b/>
        </w:rPr>
      </w:pPr>
    </w:p>
    <w:p w14:paraId="0C066E7C" w14:textId="2BE067F9" w:rsidR="00176C8F" w:rsidRPr="00BE4B56" w:rsidRDefault="00176C8F">
      <w:pPr>
        <w:pStyle w:val="ListParagraph"/>
        <w:numPr>
          <w:ilvl w:val="0"/>
          <w:numId w:val="35"/>
        </w:numPr>
        <w:rPr>
          <w:ins w:id="360" w:author="Rama Olson" w:date="2017-06-15T21:31:00Z"/>
          <w:rFonts w:cs="Arial"/>
        </w:rPr>
        <w:pPrChange w:id="361" w:author="Rama Olson" w:date="2017-06-15T21:36:00Z">
          <w:pPr/>
        </w:pPrChange>
      </w:pPr>
      <w:ins w:id="362" w:author="Rama Olson" w:date="2017-06-15T21:31:00Z">
        <w:r w:rsidRPr="00BE4B56">
          <w:rPr>
            <w:rFonts w:cs="Arial"/>
          </w:rPr>
          <w:t xml:space="preserve">Calculate the </w:t>
        </w:r>
      </w:ins>
      <w:ins w:id="363" w:author="Rama Olson" w:date="2017-06-15T21:35:00Z">
        <w:r w:rsidR="00BE4B56" w:rsidRPr="00BE4B56">
          <w:rPr>
            <w:rFonts w:cs="Arial"/>
          </w:rPr>
          <w:t>total_</w:t>
        </w:r>
      </w:ins>
      <w:ins w:id="364" w:author="Rama Olson" w:date="2017-06-15T21:31:00Z">
        <w:r w:rsidRPr="00BE4B56">
          <w:rPr>
            <w:rFonts w:cs="Arial"/>
          </w:rPr>
          <w:t xml:space="preserve">number of meals to be </w:t>
        </w:r>
      </w:ins>
      <w:ins w:id="365" w:author="Rama Olson" w:date="2017-06-15T21:32:00Z">
        <w:r w:rsidRPr="00BE4B56">
          <w:rPr>
            <w:rFonts w:cs="Arial"/>
          </w:rPr>
          <w:t xml:space="preserve">considered as </w:t>
        </w:r>
      </w:ins>
      <w:ins w:id="366" w:author="Rama Olson" w:date="2017-06-15T21:31:00Z">
        <w:r w:rsidRPr="00BE4B56">
          <w:rPr>
            <w:rFonts w:cs="Arial"/>
          </w:rPr>
          <w:t>the product of card_number_of_days and meals_per_day.</w:t>
        </w:r>
      </w:ins>
    </w:p>
    <w:p w14:paraId="364767C1" w14:textId="77777777" w:rsidR="00176C8F" w:rsidRDefault="00176C8F" w:rsidP="00176C8F">
      <w:pPr>
        <w:rPr>
          <w:ins w:id="367" w:author="Rama Olson" w:date="2017-06-15T21:33:00Z"/>
          <w:rFonts w:cs="Arial"/>
        </w:rPr>
      </w:pPr>
    </w:p>
    <w:p w14:paraId="45CDA7D2" w14:textId="2C6C9B41" w:rsidR="00176C8F" w:rsidRPr="00BE4B56" w:rsidRDefault="00BE4B56">
      <w:pPr>
        <w:pStyle w:val="ListParagraph"/>
        <w:numPr>
          <w:ilvl w:val="0"/>
          <w:numId w:val="35"/>
        </w:numPr>
        <w:rPr>
          <w:ins w:id="368" w:author="Rama Olson" w:date="2017-06-15T21:33:00Z"/>
          <w:rFonts w:cs="Arial"/>
        </w:rPr>
        <w:pPrChange w:id="369" w:author="Rama Olson" w:date="2017-06-15T21:36:00Z">
          <w:pPr/>
        </w:pPrChange>
      </w:pPr>
      <w:ins w:id="370" w:author="Rama Olson" w:date="2017-06-15T21:35:00Z">
        <w:r w:rsidRPr="00BE4B56">
          <w:rPr>
            <w:rFonts w:cs="Arial"/>
          </w:rPr>
          <w:t xml:space="preserve">Calculate the number_of_free_meals by </w:t>
        </w:r>
      </w:ins>
      <w:ins w:id="371" w:author="Rama Olson" w:date="2017-06-15T21:33:00Z">
        <w:r w:rsidRPr="00BE4B56">
          <w:rPr>
            <w:rFonts w:cs="Arial"/>
          </w:rPr>
          <w:t>dividing the</w:t>
        </w:r>
        <w:r w:rsidR="00176C8F" w:rsidRPr="00BE4B56">
          <w:rPr>
            <w:rFonts w:cs="Arial"/>
          </w:rPr>
          <w:t xml:space="preserve"> total</w:t>
        </w:r>
      </w:ins>
      <w:ins w:id="372" w:author="Rama Olson" w:date="2017-06-15T21:35:00Z">
        <w:r w:rsidRPr="00BE4B56">
          <w:rPr>
            <w:rFonts w:cs="Arial"/>
          </w:rPr>
          <w:t>_number_of_meals</w:t>
        </w:r>
      </w:ins>
      <w:ins w:id="373" w:author="Rama Olson" w:date="2017-06-15T21:33:00Z">
        <w:r w:rsidR="00176C8F" w:rsidRPr="00BE4B56">
          <w:rPr>
            <w:rFonts w:cs="Arial"/>
          </w:rPr>
          <w:t xml:space="preserve"> by </w:t>
        </w:r>
      </w:ins>
      <w:ins w:id="374" w:author="Rama Olson" w:date="2017-06-15T21:35:00Z">
        <w:r w:rsidRPr="00BE4B56">
          <w:rPr>
            <w:rFonts w:cs="Arial"/>
          </w:rPr>
          <w:tab/>
          <w:t xml:space="preserve">         (</w:t>
        </w:r>
      </w:ins>
      <w:ins w:id="375" w:author="Rama Olson" w:date="2017-06-15T21:33:00Z">
        <w:r w:rsidR="00176C8F" w:rsidRPr="00BE4B56">
          <w:rPr>
            <w:rFonts w:cs="Arial"/>
          </w:rPr>
          <w:t>1 + meal_rate</w:t>
        </w:r>
      </w:ins>
      <w:ins w:id="376" w:author="Rama Olson" w:date="2017-06-15T21:36:00Z">
        <w:r w:rsidRPr="00BE4B56">
          <w:rPr>
            <w:rFonts w:cs="Arial"/>
          </w:rPr>
          <w:t>)</w:t>
        </w:r>
      </w:ins>
      <w:ins w:id="377" w:author="Rama Olson" w:date="2017-06-15T21:33:00Z">
        <w:r w:rsidRPr="00BE4B56">
          <w:rPr>
            <w:rFonts w:cs="Arial"/>
          </w:rPr>
          <w:t>.  (Y</w:t>
        </w:r>
        <w:r w:rsidR="00176C8F" w:rsidRPr="00BE4B56">
          <w:rPr>
            <w:rFonts w:cs="Arial"/>
          </w:rPr>
          <w:t>ou have to pay for the meal_rate number of meals, and then the next one is free.)</w:t>
        </w:r>
      </w:ins>
    </w:p>
    <w:p w14:paraId="4CA6B64B" w14:textId="77777777" w:rsidR="00176C8F" w:rsidRDefault="00176C8F" w:rsidP="00176C8F">
      <w:pPr>
        <w:rPr>
          <w:ins w:id="378" w:author="Rama Olson" w:date="2017-06-15T21:34:00Z"/>
          <w:rFonts w:cs="Arial"/>
        </w:rPr>
      </w:pPr>
    </w:p>
    <w:p w14:paraId="5AF93931" w14:textId="4C950D0C" w:rsidR="00176C8F" w:rsidRDefault="00176C8F">
      <w:pPr>
        <w:pStyle w:val="ListParagraph"/>
        <w:numPr>
          <w:ilvl w:val="0"/>
          <w:numId w:val="35"/>
        </w:numPr>
        <w:rPr>
          <w:ins w:id="379" w:author="Rama Olson" w:date="2017-06-15T21:36:00Z"/>
          <w:rFonts w:cs="Arial"/>
        </w:rPr>
        <w:pPrChange w:id="380" w:author="Rama Olson" w:date="2017-06-15T21:36:00Z">
          <w:pPr/>
        </w:pPrChange>
      </w:pPr>
      <w:ins w:id="381" w:author="Rama Olson" w:date="2017-06-15T21:34:00Z">
        <w:r w:rsidRPr="00BE4B56">
          <w:rPr>
            <w:rFonts w:cs="Arial"/>
          </w:rPr>
          <w:t>Use only the integer part of this result, because you can’t get a partial free meal.</w:t>
        </w:r>
      </w:ins>
    </w:p>
    <w:p w14:paraId="04E102BE" w14:textId="77777777" w:rsidR="00BE4B56" w:rsidRPr="00BE4B56" w:rsidRDefault="00BE4B56">
      <w:pPr>
        <w:pStyle w:val="ListParagraph"/>
        <w:rPr>
          <w:ins w:id="382" w:author="Rama Olson" w:date="2017-06-15T21:36:00Z"/>
          <w:rFonts w:cs="Arial"/>
        </w:rPr>
        <w:pPrChange w:id="383" w:author="Rama Olson" w:date="2017-06-15T21:36:00Z">
          <w:pPr>
            <w:pStyle w:val="ListParagraph"/>
            <w:numPr>
              <w:numId w:val="35"/>
            </w:numPr>
            <w:ind w:hanging="360"/>
          </w:pPr>
        </w:pPrChange>
      </w:pPr>
    </w:p>
    <w:p w14:paraId="24AC6665" w14:textId="269EA9C6" w:rsidR="00BE4B56" w:rsidRDefault="00BE4B56">
      <w:pPr>
        <w:pStyle w:val="ListParagraph"/>
        <w:numPr>
          <w:ilvl w:val="0"/>
          <w:numId w:val="35"/>
        </w:numPr>
        <w:rPr>
          <w:ins w:id="384" w:author="Rama Olson" w:date="2017-06-15T21:38:00Z"/>
          <w:rFonts w:cs="Arial"/>
        </w:rPr>
        <w:pPrChange w:id="385" w:author="Rama Olson" w:date="2017-06-15T21:36:00Z">
          <w:pPr/>
        </w:pPrChange>
      </w:pPr>
      <w:ins w:id="386" w:author="Rama Olson" w:date="2017-06-15T21:36:00Z">
        <w:r>
          <w:rPr>
            <w:rFonts w:cs="Arial"/>
          </w:rPr>
          <w:t>If the product ( number_of_free_meals * average_meal_cost</w:t>
        </w:r>
      </w:ins>
      <w:ins w:id="387" w:author="Rama Olson" w:date="2017-06-15T21:37:00Z">
        <w:r>
          <w:rPr>
            <w:rFonts w:cs="Arial"/>
          </w:rPr>
          <w:t xml:space="preserve"> </w:t>
        </w:r>
      </w:ins>
      <w:ins w:id="388" w:author="Rama Olson" w:date="2017-06-15T21:36:00Z">
        <w:r>
          <w:rPr>
            <w:rFonts w:cs="Arial"/>
          </w:rPr>
          <w:t>)</w:t>
        </w:r>
      </w:ins>
      <w:ins w:id="389" w:author="Rama Olson" w:date="2017-06-15T21:38:00Z">
        <w:r>
          <w:rPr>
            <w:rFonts w:cs="Arial"/>
          </w:rPr>
          <w:t xml:space="preserve"> is greater than the card_cost, then print: “Get the card and save some money.”</w:t>
        </w:r>
      </w:ins>
    </w:p>
    <w:p w14:paraId="4B8B471D" w14:textId="77777777" w:rsidR="00BE4B56" w:rsidRPr="00BE4B56" w:rsidRDefault="00BE4B56" w:rsidP="00BE4B56">
      <w:pPr>
        <w:rPr>
          <w:ins w:id="390" w:author="Rama Olson" w:date="2017-06-15T21:24:00Z"/>
          <w:rFonts w:cs="Arial"/>
        </w:rPr>
      </w:pPr>
    </w:p>
    <w:p w14:paraId="1AAC981A" w14:textId="77777777" w:rsidR="00765BEF" w:rsidRPr="00176C8F" w:rsidRDefault="00765BEF" w:rsidP="00061557">
      <w:pPr>
        <w:rPr>
          <w:ins w:id="391" w:author="Rama Olson" w:date="2017-06-15T21:24:00Z"/>
          <w:rFonts w:cs="Arial"/>
          <w:rPrChange w:id="392" w:author="Rama Olson" w:date="2017-06-15T21:31:00Z">
            <w:rPr>
              <w:ins w:id="393" w:author="Rama Olson" w:date="2017-06-15T21:24:00Z"/>
              <w:rFonts w:cs="Arial"/>
              <w:b/>
            </w:rPr>
          </w:rPrChange>
        </w:rPr>
      </w:pPr>
    </w:p>
    <w:p w14:paraId="6C4DD075" w14:textId="4CD66024" w:rsidR="00061557" w:rsidRPr="00176C8F" w:rsidDel="005F6932" w:rsidRDefault="00061557" w:rsidP="00061557">
      <w:pPr>
        <w:rPr>
          <w:del w:id="394" w:author="Rama Olson" w:date="2017-12-02T21:25:00Z"/>
          <w:rFonts w:cs="Arial"/>
          <w:bCs/>
          <w:strike/>
          <w:rPrChange w:id="395" w:author="Rama Olson" w:date="2017-06-15T21:24:00Z">
            <w:rPr>
              <w:del w:id="396" w:author="Rama Olson" w:date="2017-12-02T21:25:00Z"/>
              <w:rFonts w:cs="Arial"/>
              <w:bCs/>
            </w:rPr>
          </w:rPrChange>
        </w:rPr>
      </w:pPr>
      <w:del w:id="397" w:author="Rama Olson" w:date="2017-12-02T21:25:00Z">
        <w:r w:rsidRPr="00176C8F" w:rsidDel="005F6932">
          <w:rPr>
            <w:rFonts w:cs="Arial"/>
            <w:bCs/>
            <w:strike/>
            <w:rPrChange w:id="398" w:author="Rama Olson" w:date="2017-06-15T21:24:00Z">
              <w:rPr>
                <w:rFonts w:cs="Arial"/>
                <w:bCs/>
              </w:rPr>
            </w:rPrChange>
          </w:rPr>
          <w:delText>Unlike a human, a computer cannot make a decision based on instinct or emotion.  It must use a formula with valid input data to calculate a value to be used as a decision point.  A computer must be told exactly which values to use in a formula.  Without making assumptions about the price of gas and the annual usage, the computer program cannot calculate the overall cost of each car, and would not have anything on which to base a decision.</w:delText>
        </w:r>
      </w:del>
    </w:p>
    <w:p w14:paraId="00430A8D" w14:textId="57332104" w:rsidR="00061557" w:rsidRPr="00744224" w:rsidDel="005F6932" w:rsidRDefault="00061557" w:rsidP="00061557">
      <w:pPr>
        <w:rPr>
          <w:del w:id="399" w:author="Rama Olson" w:date="2017-12-02T21:25:00Z"/>
          <w:rFonts w:cs="Arial"/>
          <w:b/>
        </w:rPr>
      </w:pPr>
    </w:p>
    <w:p w14:paraId="26F86205" w14:textId="5F866B6C" w:rsidR="00061557" w:rsidRPr="00744224" w:rsidDel="005F6932" w:rsidRDefault="00061557" w:rsidP="00061557">
      <w:pPr>
        <w:rPr>
          <w:del w:id="400" w:author="Rama Olson" w:date="2017-12-02T21:25:00Z"/>
          <w:rFonts w:cs="Arial"/>
        </w:rPr>
      </w:pPr>
    </w:p>
    <w:p w14:paraId="2E3D9E99" w14:textId="49A9B590" w:rsidR="00BE4B56" w:rsidRDefault="00061557" w:rsidP="00061557">
      <w:pPr>
        <w:rPr>
          <w:ins w:id="401" w:author="Rama Olson" w:date="2017-06-15T21:41:00Z"/>
          <w:rFonts w:cs="Arial"/>
        </w:rPr>
      </w:pPr>
      <w:r w:rsidRPr="00744224">
        <w:rPr>
          <w:rFonts w:cs="Arial"/>
          <w:b/>
        </w:rPr>
        <w:t>Solution R1.18:</w:t>
      </w:r>
      <w:r w:rsidRPr="00744224">
        <w:rPr>
          <w:rFonts w:cs="Arial"/>
        </w:rPr>
        <w:t xml:space="preserve">  </w:t>
      </w:r>
    </w:p>
    <w:p w14:paraId="2140A795" w14:textId="77777777" w:rsidR="00BE4B56" w:rsidRDefault="00BE4B56" w:rsidP="00061557">
      <w:pPr>
        <w:rPr>
          <w:ins w:id="402" w:author="Rama Olson" w:date="2017-06-15T21:41:00Z"/>
          <w:rFonts w:cs="Arial"/>
        </w:rPr>
      </w:pPr>
    </w:p>
    <w:p w14:paraId="79AC2B45" w14:textId="442228F0" w:rsidR="00BE4B56" w:rsidRDefault="00BE4B56" w:rsidP="00061557">
      <w:pPr>
        <w:rPr>
          <w:ins w:id="403" w:author="Rama Olson" w:date="2017-06-15T21:41:00Z"/>
          <w:rFonts w:cs="Arial"/>
        </w:rPr>
      </w:pPr>
      <w:ins w:id="404" w:author="Rama Olson" w:date="2017-06-15T21:41:00Z">
        <w:r>
          <w:rPr>
            <w:rFonts w:cs="Arial"/>
          </w:rPr>
          <w:t>From the refrigerator:</w:t>
        </w:r>
      </w:ins>
    </w:p>
    <w:p w14:paraId="5D6D45F8" w14:textId="61E1687B" w:rsidR="00BE4B56" w:rsidRDefault="00BE4B56" w:rsidP="00061557">
      <w:pPr>
        <w:rPr>
          <w:ins w:id="405" w:author="Rama Olson" w:date="2017-06-15T21:41:00Z"/>
          <w:rFonts w:cs="Arial"/>
        </w:rPr>
      </w:pPr>
      <w:ins w:id="406" w:author="Rama Olson" w:date="2017-06-15T21:41:00Z">
        <w:r>
          <w:rPr>
            <w:rFonts w:cs="Arial"/>
          </w:rPr>
          <w:tab/>
          <w:t>Get orange juice</w:t>
        </w:r>
      </w:ins>
    </w:p>
    <w:p w14:paraId="597B14FF" w14:textId="7E742F02" w:rsidR="00BE4B56" w:rsidRDefault="00BE4B56" w:rsidP="00061557">
      <w:pPr>
        <w:rPr>
          <w:ins w:id="407" w:author="Rama Olson" w:date="2017-06-15T21:41:00Z"/>
          <w:rFonts w:cs="Arial"/>
        </w:rPr>
      </w:pPr>
      <w:ins w:id="408" w:author="Rama Olson" w:date="2017-06-15T21:41:00Z">
        <w:r>
          <w:rPr>
            <w:rFonts w:cs="Arial"/>
          </w:rPr>
          <w:tab/>
          <w:t>Get eggs</w:t>
        </w:r>
      </w:ins>
    </w:p>
    <w:p w14:paraId="682C16D1" w14:textId="3EF7AE6A" w:rsidR="00BE4B56" w:rsidRDefault="00BE4B56" w:rsidP="00061557">
      <w:pPr>
        <w:rPr>
          <w:ins w:id="409" w:author="Rama Olson" w:date="2017-06-15T21:41:00Z"/>
          <w:rFonts w:cs="Arial"/>
        </w:rPr>
      </w:pPr>
      <w:ins w:id="410" w:author="Rama Olson" w:date="2017-06-15T21:41:00Z">
        <w:r>
          <w:rPr>
            <w:rFonts w:cs="Arial"/>
          </w:rPr>
          <w:tab/>
          <w:t>Get bacon</w:t>
        </w:r>
      </w:ins>
    </w:p>
    <w:p w14:paraId="33A79479" w14:textId="77777777" w:rsidR="00BE4B56" w:rsidRDefault="00BE4B56" w:rsidP="00061557">
      <w:pPr>
        <w:rPr>
          <w:ins w:id="411" w:author="Rama Olson" w:date="2017-06-15T21:41:00Z"/>
          <w:rFonts w:cs="Arial"/>
        </w:rPr>
      </w:pPr>
    </w:p>
    <w:p w14:paraId="3DCBA563" w14:textId="669DC708" w:rsidR="00BE4B56" w:rsidRDefault="00BE4B56" w:rsidP="00061557">
      <w:pPr>
        <w:rPr>
          <w:ins w:id="412" w:author="Rama Olson" w:date="2017-06-15T21:41:00Z"/>
          <w:rFonts w:cs="Arial"/>
        </w:rPr>
      </w:pPr>
      <w:ins w:id="413" w:author="Rama Olson" w:date="2017-06-15T21:41:00Z">
        <w:r>
          <w:rPr>
            <w:rFonts w:cs="Arial"/>
          </w:rPr>
          <w:t>From the pantry:</w:t>
        </w:r>
      </w:ins>
    </w:p>
    <w:p w14:paraId="6B27881E" w14:textId="07B0F3D4" w:rsidR="00BE4B56" w:rsidRDefault="00BE4B56" w:rsidP="00061557">
      <w:pPr>
        <w:rPr>
          <w:ins w:id="414" w:author="Rama Olson" w:date="2017-06-15T21:41:00Z"/>
          <w:rFonts w:cs="Arial"/>
        </w:rPr>
      </w:pPr>
      <w:ins w:id="415" w:author="Rama Olson" w:date="2017-06-15T21:41:00Z">
        <w:r>
          <w:rPr>
            <w:rFonts w:cs="Arial"/>
          </w:rPr>
          <w:tab/>
          <w:t>Get pancake powder</w:t>
        </w:r>
      </w:ins>
    </w:p>
    <w:p w14:paraId="2C3EFE5D" w14:textId="77777777" w:rsidR="00BE4B56" w:rsidRDefault="00BE4B56" w:rsidP="00061557">
      <w:pPr>
        <w:rPr>
          <w:ins w:id="416" w:author="Rama Olson" w:date="2017-06-15T21:42:00Z"/>
          <w:rFonts w:cs="Arial"/>
        </w:rPr>
      </w:pPr>
    </w:p>
    <w:p w14:paraId="637B587A" w14:textId="27912A40" w:rsidR="00BE4B56" w:rsidRDefault="00BE4B56">
      <w:pPr>
        <w:pStyle w:val="ListParagraph"/>
        <w:numPr>
          <w:ilvl w:val="0"/>
          <w:numId w:val="36"/>
        </w:numPr>
        <w:rPr>
          <w:ins w:id="417" w:author="Rama Olson" w:date="2017-06-15T21:43:00Z"/>
          <w:rFonts w:cs="Arial"/>
        </w:rPr>
        <w:pPrChange w:id="418" w:author="Rama Olson" w:date="2017-06-15T21:43:00Z">
          <w:pPr/>
        </w:pPrChange>
      </w:pPr>
      <w:ins w:id="419" w:author="Rama Olson" w:date="2017-06-15T21:43:00Z">
        <w:r>
          <w:rPr>
            <w:rFonts w:cs="Arial"/>
          </w:rPr>
          <w:t>Prepare pancake batter.</w:t>
        </w:r>
      </w:ins>
    </w:p>
    <w:p w14:paraId="45A35F70" w14:textId="71D24006" w:rsidR="00BE4B56" w:rsidRDefault="00BE4B56">
      <w:pPr>
        <w:pStyle w:val="ListParagraph"/>
        <w:numPr>
          <w:ilvl w:val="0"/>
          <w:numId w:val="36"/>
        </w:numPr>
        <w:rPr>
          <w:ins w:id="420" w:author="Rama Olson" w:date="2017-06-15T21:43:00Z"/>
          <w:rFonts w:cs="Arial"/>
        </w:rPr>
        <w:pPrChange w:id="421" w:author="Rama Olson" w:date="2017-06-15T21:43:00Z">
          <w:pPr/>
        </w:pPrChange>
      </w:pPr>
      <w:ins w:id="422" w:author="Rama Olson" w:date="2017-06-15T21:43:00Z">
        <w:r>
          <w:rPr>
            <w:rFonts w:cs="Arial"/>
          </w:rPr>
          <w:t>To cook on the griddle for each person eating breakfast:</w:t>
        </w:r>
      </w:ins>
    </w:p>
    <w:p w14:paraId="6983657F" w14:textId="230647C0" w:rsidR="00BE4B56" w:rsidRDefault="00BE4B56">
      <w:pPr>
        <w:pStyle w:val="ListParagraph"/>
        <w:numPr>
          <w:ilvl w:val="1"/>
          <w:numId w:val="36"/>
        </w:numPr>
        <w:rPr>
          <w:ins w:id="423" w:author="Rama Olson" w:date="2017-06-15T21:43:00Z"/>
          <w:rFonts w:cs="Arial"/>
        </w:rPr>
        <w:pPrChange w:id="424" w:author="Rama Olson" w:date="2017-06-15T21:43:00Z">
          <w:pPr/>
        </w:pPrChange>
      </w:pPr>
      <w:ins w:id="425" w:author="Rama Olson" w:date="2017-06-15T21:43:00Z">
        <w:r>
          <w:rPr>
            <w:rFonts w:cs="Arial"/>
          </w:rPr>
          <w:t>Crack an egg on the griddle</w:t>
        </w:r>
      </w:ins>
      <w:ins w:id="426" w:author="Rama Olson" w:date="2017-06-15T21:46:00Z">
        <w:r w:rsidR="00A21D9A">
          <w:rPr>
            <w:rFonts w:cs="Arial"/>
          </w:rPr>
          <w:t>.</w:t>
        </w:r>
      </w:ins>
    </w:p>
    <w:p w14:paraId="7D2417AA" w14:textId="2368CE71" w:rsidR="00BE4B56" w:rsidRDefault="00BE4B56">
      <w:pPr>
        <w:pStyle w:val="ListParagraph"/>
        <w:numPr>
          <w:ilvl w:val="1"/>
          <w:numId w:val="36"/>
        </w:numPr>
        <w:rPr>
          <w:ins w:id="427" w:author="Rama Olson" w:date="2017-06-15T21:43:00Z"/>
          <w:rFonts w:cs="Arial"/>
        </w:rPr>
        <w:pPrChange w:id="428" w:author="Rama Olson" w:date="2017-06-15T21:43:00Z">
          <w:pPr/>
        </w:pPrChange>
      </w:pPr>
      <w:ins w:id="429" w:author="Rama Olson" w:date="2017-06-15T21:43:00Z">
        <w:r>
          <w:rPr>
            <w:rFonts w:cs="Arial"/>
          </w:rPr>
          <w:t>Pour 2 pancakes on the griddle</w:t>
        </w:r>
      </w:ins>
      <w:ins w:id="430" w:author="Rama Olson" w:date="2017-06-15T21:46:00Z">
        <w:r w:rsidR="00A21D9A">
          <w:rPr>
            <w:rFonts w:cs="Arial"/>
          </w:rPr>
          <w:t>.</w:t>
        </w:r>
      </w:ins>
    </w:p>
    <w:p w14:paraId="76D3F0A2" w14:textId="71F746AA" w:rsidR="00BE4B56" w:rsidRDefault="00BE4B56">
      <w:pPr>
        <w:pStyle w:val="ListParagraph"/>
        <w:numPr>
          <w:ilvl w:val="1"/>
          <w:numId w:val="36"/>
        </w:numPr>
        <w:rPr>
          <w:ins w:id="431" w:author="Rama Olson" w:date="2017-06-15T21:44:00Z"/>
          <w:rFonts w:cs="Arial"/>
        </w:rPr>
        <w:pPrChange w:id="432" w:author="Rama Olson" w:date="2017-06-15T21:44:00Z">
          <w:pPr/>
        </w:pPrChange>
      </w:pPr>
      <w:ins w:id="433" w:author="Rama Olson" w:date="2017-06-15T21:44:00Z">
        <w:r>
          <w:rPr>
            <w:rFonts w:cs="Arial"/>
          </w:rPr>
          <w:t>Place 2 slices of bacon on the griddle</w:t>
        </w:r>
      </w:ins>
      <w:ins w:id="434" w:author="Rama Olson" w:date="2017-06-15T21:46:00Z">
        <w:r w:rsidR="00A21D9A">
          <w:rPr>
            <w:rFonts w:cs="Arial"/>
          </w:rPr>
          <w:t>.</w:t>
        </w:r>
      </w:ins>
    </w:p>
    <w:p w14:paraId="1A421D66" w14:textId="6780A994" w:rsidR="00BE4B56" w:rsidRDefault="00A21D9A">
      <w:pPr>
        <w:pStyle w:val="ListParagraph"/>
        <w:numPr>
          <w:ilvl w:val="0"/>
          <w:numId w:val="36"/>
        </w:numPr>
        <w:rPr>
          <w:ins w:id="435" w:author="Rama Olson" w:date="2017-06-15T21:45:00Z"/>
          <w:rFonts w:cs="Arial"/>
        </w:rPr>
        <w:pPrChange w:id="436" w:author="Rama Olson" w:date="2017-06-15T21:44:00Z">
          <w:pPr/>
        </w:pPrChange>
      </w:pPr>
      <w:ins w:id="437" w:author="Rama Olson" w:date="2017-06-15T21:45:00Z">
        <w:r>
          <w:rPr>
            <w:rFonts w:cs="Arial"/>
          </w:rPr>
          <w:t>For each place at the breakfast table:</w:t>
        </w:r>
      </w:ins>
    </w:p>
    <w:p w14:paraId="6BF3152F" w14:textId="490D74F9" w:rsidR="00A21D9A" w:rsidRDefault="00A21D9A">
      <w:pPr>
        <w:pStyle w:val="ListParagraph"/>
        <w:numPr>
          <w:ilvl w:val="1"/>
          <w:numId w:val="36"/>
        </w:numPr>
        <w:rPr>
          <w:ins w:id="438" w:author="Rama Olson" w:date="2017-06-15T21:45:00Z"/>
          <w:rFonts w:cs="Arial"/>
        </w:rPr>
        <w:pPrChange w:id="439" w:author="Rama Olson" w:date="2017-06-15T21:45:00Z">
          <w:pPr/>
        </w:pPrChange>
      </w:pPr>
      <w:ins w:id="440" w:author="Rama Olson" w:date="2017-06-15T21:45:00Z">
        <w:r>
          <w:rPr>
            <w:rFonts w:cs="Arial"/>
          </w:rPr>
          <w:t>Pour a glass of orange juice</w:t>
        </w:r>
      </w:ins>
      <w:ins w:id="441" w:author="Rama Olson" w:date="2017-06-15T21:46:00Z">
        <w:r>
          <w:rPr>
            <w:rFonts w:cs="Arial"/>
          </w:rPr>
          <w:t>.</w:t>
        </w:r>
      </w:ins>
    </w:p>
    <w:p w14:paraId="3C482C5F" w14:textId="3FB1F80B" w:rsidR="00A21D9A" w:rsidRDefault="00A21D9A">
      <w:pPr>
        <w:pStyle w:val="ListParagraph"/>
        <w:numPr>
          <w:ilvl w:val="1"/>
          <w:numId w:val="36"/>
        </w:numPr>
        <w:rPr>
          <w:ins w:id="442" w:author="Rama Olson" w:date="2017-06-15T21:46:00Z"/>
          <w:rFonts w:cs="Arial"/>
        </w:rPr>
        <w:pPrChange w:id="443" w:author="Rama Olson" w:date="2017-06-15T21:45:00Z">
          <w:pPr/>
        </w:pPrChange>
      </w:pPr>
      <w:ins w:id="444" w:author="Rama Olson" w:date="2017-06-15T21:45:00Z">
        <w:r>
          <w:rPr>
            <w:rFonts w:cs="Arial"/>
          </w:rPr>
          <w:t>Serve a plate of griddle-cooked breakfast.</w:t>
        </w:r>
      </w:ins>
    </w:p>
    <w:p w14:paraId="3358584D" w14:textId="1969B5EC" w:rsidR="00A21D9A" w:rsidRPr="00BE4B56" w:rsidRDefault="00A21D9A">
      <w:pPr>
        <w:pStyle w:val="ListParagraph"/>
        <w:numPr>
          <w:ilvl w:val="0"/>
          <w:numId w:val="36"/>
        </w:numPr>
        <w:rPr>
          <w:ins w:id="445" w:author="Rama Olson" w:date="2017-06-15T21:40:00Z"/>
          <w:rFonts w:cs="Arial"/>
        </w:rPr>
        <w:pPrChange w:id="446" w:author="Rama Olson" w:date="2017-06-15T21:46:00Z">
          <w:pPr/>
        </w:pPrChange>
      </w:pPr>
      <w:ins w:id="447" w:author="Rama Olson" w:date="2017-06-15T21:46:00Z">
        <w:r>
          <w:rPr>
            <w:rFonts w:cs="Arial"/>
          </w:rPr>
          <w:t>Call the family to breakfast!</w:t>
        </w:r>
      </w:ins>
    </w:p>
    <w:p w14:paraId="5D7276A0" w14:textId="77777777" w:rsidR="00BE4B56" w:rsidRDefault="00BE4B56" w:rsidP="00061557">
      <w:pPr>
        <w:rPr>
          <w:ins w:id="448" w:author="Rama Olson" w:date="2017-06-15T21:40:00Z"/>
          <w:rFonts w:cs="Arial"/>
        </w:rPr>
      </w:pPr>
    </w:p>
    <w:p w14:paraId="1F8945F4" w14:textId="77777777" w:rsidR="00BE4B56" w:rsidRDefault="00BE4B56" w:rsidP="00061557">
      <w:pPr>
        <w:rPr>
          <w:ins w:id="449" w:author="Rama Olson" w:date="2017-06-15T21:40:00Z"/>
          <w:rFonts w:cs="Arial"/>
        </w:rPr>
      </w:pPr>
    </w:p>
    <w:p w14:paraId="21D52666" w14:textId="22B07458" w:rsidR="00061557" w:rsidRPr="00BE4B56" w:rsidDel="005F6932" w:rsidRDefault="00061557" w:rsidP="00061557">
      <w:pPr>
        <w:rPr>
          <w:del w:id="450" w:author="Rama Olson" w:date="2017-12-02T21:25:00Z"/>
          <w:rFonts w:cs="Arial"/>
          <w:bCs/>
          <w:strike/>
          <w:rPrChange w:id="451" w:author="Rama Olson" w:date="2017-06-15T21:40:00Z">
            <w:rPr>
              <w:del w:id="452" w:author="Rama Olson" w:date="2017-12-02T21:25:00Z"/>
              <w:rFonts w:cs="Arial"/>
              <w:bCs/>
            </w:rPr>
          </w:rPrChange>
        </w:rPr>
      </w:pPr>
      <w:del w:id="453" w:author="Rama Olson" w:date="2017-12-02T21:25:00Z">
        <w:r w:rsidRPr="00BE4B56" w:rsidDel="005F6932">
          <w:rPr>
            <w:rFonts w:cs="Arial"/>
            <w:bCs/>
            <w:strike/>
            <w:rPrChange w:id="454" w:author="Rama Olson" w:date="2017-06-15T21:40:00Z">
              <w:rPr>
                <w:rFonts w:cs="Arial"/>
                <w:bCs/>
              </w:rPr>
            </w:rPrChange>
          </w:rPr>
          <w:delText>Example algorithm to calculate the approximate value of pi:</w:delText>
        </w:r>
      </w:del>
    </w:p>
    <w:p w14:paraId="092ECAFC" w14:textId="666C0A24" w:rsidR="00061557" w:rsidRPr="00BE4B56" w:rsidDel="005F6932" w:rsidRDefault="00061557" w:rsidP="00061557">
      <w:pPr>
        <w:rPr>
          <w:del w:id="455" w:author="Rama Olson" w:date="2017-12-02T21:25:00Z"/>
          <w:rFonts w:cs="Arial"/>
          <w:b/>
          <w:strike/>
          <w:rPrChange w:id="456" w:author="Rama Olson" w:date="2017-06-15T21:40:00Z">
            <w:rPr>
              <w:del w:id="457" w:author="Rama Olson" w:date="2017-12-02T21:25:00Z"/>
              <w:rFonts w:cs="Arial"/>
              <w:b/>
            </w:rPr>
          </w:rPrChange>
        </w:rPr>
      </w:pPr>
    </w:p>
    <w:p w14:paraId="632DD44D" w14:textId="4C1A7372" w:rsidR="00061557" w:rsidRPr="00BE4B56" w:rsidDel="005F6932" w:rsidRDefault="00061557" w:rsidP="00061557">
      <w:pPr>
        <w:ind w:firstLine="360"/>
        <w:rPr>
          <w:del w:id="458" w:author="Rama Olson" w:date="2017-12-02T21:25:00Z"/>
          <w:rStyle w:val="Pseudo"/>
          <w:strike/>
          <w:rPrChange w:id="459" w:author="Rama Olson" w:date="2017-06-15T21:40:00Z">
            <w:rPr>
              <w:del w:id="460" w:author="Rama Olson" w:date="2017-12-02T21:25:00Z"/>
              <w:rStyle w:val="Pseudo"/>
            </w:rPr>
          </w:rPrChange>
        </w:rPr>
      </w:pPr>
      <w:del w:id="461" w:author="Rama Olson" w:date="2017-12-02T21:25:00Z">
        <w:r w:rsidRPr="00BE4B56" w:rsidDel="005F6932">
          <w:rPr>
            <w:rStyle w:val="Pseudo"/>
            <w:strike/>
            <w:rPrChange w:id="462" w:author="Rama Olson" w:date="2017-06-15T21:40:00Z">
              <w:rPr>
                <w:rStyle w:val="Pseudo"/>
              </w:rPr>
            </w:rPrChange>
          </w:rPr>
          <w:delText>1. Set num = 1.  Set start = 3.</w:delText>
        </w:r>
      </w:del>
    </w:p>
    <w:p w14:paraId="703674FF" w14:textId="2DCBB821" w:rsidR="00061557" w:rsidRPr="00BE4B56" w:rsidDel="005F6932" w:rsidRDefault="00061557" w:rsidP="00061557">
      <w:pPr>
        <w:ind w:firstLine="360"/>
        <w:rPr>
          <w:del w:id="463" w:author="Rama Olson" w:date="2017-12-02T21:25:00Z"/>
          <w:rStyle w:val="Pseudo"/>
          <w:strike/>
          <w:rPrChange w:id="464" w:author="Rama Olson" w:date="2017-06-15T21:40:00Z">
            <w:rPr>
              <w:del w:id="465" w:author="Rama Olson" w:date="2017-12-02T21:25:00Z"/>
              <w:rStyle w:val="Pseudo"/>
            </w:rPr>
          </w:rPrChange>
        </w:rPr>
      </w:pPr>
    </w:p>
    <w:p w14:paraId="74335178" w14:textId="34B3FA2D" w:rsidR="00061557" w:rsidRPr="00BE4B56" w:rsidDel="005F6932" w:rsidRDefault="00061557" w:rsidP="00061557">
      <w:pPr>
        <w:ind w:left="1080" w:hanging="720"/>
        <w:rPr>
          <w:del w:id="466" w:author="Rama Olson" w:date="2017-12-02T21:25:00Z"/>
          <w:rStyle w:val="Pseudo"/>
          <w:strike/>
          <w:rPrChange w:id="467" w:author="Rama Olson" w:date="2017-06-15T21:40:00Z">
            <w:rPr>
              <w:del w:id="468" w:author="Rama Olson" w:date="2017-12-02T21:25:00Z"/>
              <w:rStyle w:val="Pseudo"/>
            </w:rPr>
          </w:rPrChange>
        </w:rPr>
      </w:pPr>
      <w:del w:id="469" w:author="Rama Olson" w:date="2017-12-02T21:25:00Z">
        <w:r w:rsidRPr="00BE4B56" w:rsidDel="005F6932">
          <w:rPr>
            <w:rStyle w:val="Pseudo"/>
            <w:strike/>
            <w:rPrChange w:id="470" w:author="Rama Olson" w:date="2017-06-15T21:40:00Z">
              <w:rPr>
                <w:rStyle w:val="Pseudo"/>
              </w:rPr>
            </w:rPrChange>
          </w:rPr>
          <w:delText>2. Repeat the following until num is computed to six significant digits</w:delText>
        </w:r>
      </w:del>
    </w:p>
    <w:p w14:paraId="6FC96C17" w14:textId="205308BC" w:rsidR="00061557" w:rsidRPr="00BE4B56" w:rsidDel="005F6932" w:rsidRDefault="00061557" w:rsidP="00061557">
      <w:pPr>
        <w:ind w:left="720"/>
        <w:rPr>
          <w:del w:id="471" w:author="Rama Olson" w:date="2017-12-02T21:25:00Z"/>
          <w:rStyle w:val="Pseudo"/>
          <w:strike/>
          <w:rPrChange w:id="472" w:author="Rama Olson" w:date="2017-06-15T21:40:00Z">
            <w:rPr>
              <w:del w:id="473" w:author="Rama Olson" w:date="2017-12-02T21:25:00Z"/>
              <w:rStyle w:val="Pseudo"/>
            </w:rPr>
          </w:rPrChange>
        </w:rPr>
      </w:pPr>
      <w:del w:id="474" w:author="Rama Olson" w:date="2017-12-02T21:25:00Z">
        <w:r w:rsidRPr="00BE4B56" w:rsidDel="005F6932">
          <w:rPr>
            <w:rStyle w:val="Pseudo"/>
            <w:strike/>
            <w:rPrChange w:id="475" w:author="Rama Olson" w:date="2017-06-15T21:40:00Z">
              <w:rPr>
                <w:rStyle w:val="Pseudo"/>
              </w:rPr>
            </w:rPrChange>
          </w:rPr>
          <w:delText>A. Set num = num – (1/start) + (1/(start+2))</w:delText>
        </w:r>
      </w:del>
    </w:p>
    <w:p w14:paraId="1D44A62B" w14:textId="3036C89A" w:rsidR="00061557" w:rsidRPr="00BE4B56" w:rsidDel="005F6932" w:rsidRDefault="00061557" w:rsidP="00061557">
      <w:pPr>
        <w:ind w:left="720"/>
        <w:rPr>
          <w:del w:id="476" w:author="Rama Olson" w:date="2017-12-02T21:25:00Z"/>
          <w:rStyle w:val="Pseudo"/>
          <w:strike/>
          <w:rPrChange w:id="477" w:author="Rama Olson" w:date="2017-06-15T21:40:00Z">
            <w:rPr>
              <w:del w:id="478" w:author="Rama Olson" w:date="2017-12-02T21:25:00Z"/>
              <w:rStyle w:val="Pseudo"/>
            </w:rPr>
          </w:rPrChange>
        </w:rPr>
      </w:pPr>
      <w:del w:id="479" w:author="Rama Olson" w:date="2017-12-02T21:25:00Z">
        <w:r w:rsidRPr="00BE4B56" w:rsidDel="005F6932">
          <w:rPr>
            <w:rStyle w:val="Pseudo"/>
            <w:strike/>
            <w:rPrChange w:id="480" w:author="Rama Olson" w:date="2017-06-15T21:40:00Z">
              <w:rPr>
                <w:rStyle w:val="Pseudo"/>
              </w:rPr>
            </w:rPrChange>
          </w:rPr>
          <w:delText>B. Set start = start + 4</w:delText>
        </w:r>
      </w:del>
    </w:p>
    <w:p w14:paraId="6DA7842E" w14:textId="40BA9556" w:rsidR="00061557" w:rsidRPr="00BE4B56" w:rsidDel="005F6932" w:rsidRDefault="00061557" w:rsidP="00061557">
      <w:pPr>
        <w:ind w:hanging="720"/>
        <w:rPr>
          <w:del w:id="481" w:author="Rama Olson" w:date="2017-12-02T21:25:00Z"/>
          <w:rStyle w:val="Pseudo"/>
          <w:strike/>
          <w:rPrChange w:id="482" w:author="Rama Olson" w:date="2017-06-15T21:40:00Z">
            <w:rPr>
              <w:del w:id="483" w:author="Rama Olson" w:date="2017-12-02T21:25:00Z"/>
              <w:rStyle w:val="Pseudo"/>
            </w:rPr>
          </w:rPrChange>
        </w:rPr>
      </w:pPr>
    </w:p>
    <w:p w14:paraId="4E86BA44" w14:textId="013A115A" w:rsidR="00061557" w:rsidRPr="00BE4B56" w:rsidDel="005F6932" w:rsidRDefault="00061557" w:rsidP="00061557">
      <w:pPr>
        <w:ind w:left="1080" w:hanging="720"/>
        <w:rPr>
          <w:del w:id="484" w:author="Rama Olson" w:date="2017-12-02T21:25:00Z"/>
          <w:rStyle w:val="Pseudo"/>
          <w:strike/>
          <w:rPrChange w:id="485" w:author="Rama Olson" w:date="2017-06-15T21:40:00Z">
            <w:rPr>
              <w:del w:id="486" w:author="Rama Olson" w:date="2017-12-02T21:25:00Z"/>
              <w:rStyle w:val="Pseudo"/>
            </w:rPr>
          </w:rPrChange>
        </w:rPr>
      </w:pPr>
      <w:del w:id="487" w:author="Rama Olson" w:date="2017-12-02T21:25:00Z">
        <w:r w:rsidRPr="00BE4B56" w:rsidDel="005F6932">
          <w:rPr>
            <w:rStyle w:val="Pseudo"/>
            <w:strike/>
            <w:rPrChange w:id="488" w:author="Rama Olson" w:date="2017-06-15T21:40:00Z">
              <w:rPr>
                <w:rStyle w:val="Pseudo"/>
              </w:rPr>
            </w:rPrChange>
          </w:rPr>
          <w:delText>3. Print the result of num times 4 (to get the approximate value of pi)</w:delText>
        </w:r>
      </w:del>
    </w:p>
    <w:p w14:paraId="21A4AFBA" w14:textId="58C76A95" w:rsidR="00061557" w:rsidRPr="00744224" w:rsidDel="005F6932" w:rsidRDefault="00061557" w:rsidP="00061557">
      <w:pPr>
        <w:rPr>
          <w:del w:id="489" w:author="Rama Olson" w:date="2017-12-02T21:25:00Z"/>
          <w:rFonts w:cs="Arial"/>
          <w:bCs/>
        </w:rPr>
      </w:pPr>
      <w:del w:id="490" w:author="Rama Olson" w:date="2017-12-02T21:25:00Z">
        <w:r w:rsidRPr="00744224" w:rsidDel="005F6932">
          <w:rPr>
            <w:rFonts w:cs="Arial"/>
            <w:bCs/>
          </w:rPr>
          <w:delText xml:space="preserve"> </w:delText>
        </w:r>
      </w:del>
    </w:p>
    <w:p w14:paraId="45F6310F" w14:textId="7550B626" w:rsidR="00061557" w:rsidRPr="00744224" w:rsidDel="005F6932" w:rsidRDefault="00061557" w:rsidP="00061557">
      <w:pPr>
        <w:rPr>
          <w:del w:id="491" w:author="Rama Olson" w:date="2017-12-02T21:25:00Z"/>
          <w:rFonts w:cs="Arial"/>
          <w:b/>
        </w:rPr>
      </w:pPr>
    </w:p>
    <w:p w14:paraId="37AA0927" w14:textId="1C0DAAEB" w:rsidR="00765BEF" w:rsidRDefault="00061557" w:rsidP="00061557">
      <w:pPr>
        <w:rPr>
          <w:ins w:id="492" w:author="Rama Olson" w:date="2017-06-15T22:03:00Z"/>
          <w:rFonts w:cs="Arial"/>
          <w:bCs/>
        </w:rPr>
      </w:pPr>
      <w:r w:rsidRPr="00744224">
        <w:rPr>
          <w:rFonts w:cs="Arial"/>
          <w:b/>
        </w:rPr>
        <w:t xml:space="preserve">Solution R1.19: </w:t>
      </w:r>
      <w:r w:rsidRPr="00744224">
        <w:rPr>
          <w:rFonts w:cs="Arial"/>
          <w:bCs/>
        </w:rPr>
        <w:t xml:space="preserve"> </w:t>
      </w:r>
      <w:ins w:id="493" w:author="Rama Olson" w:date="2017-06-15T22:02:00Z">
        <w:r w:rsidR="008D0E70">
          <w:rPr>
            <w:rFonts w:cs="Arial"/>
            <w:bCs/>
          </w:rPr>
          <w:t>Example algorithm to calculate the square root of a number</w:t>
        </w:r>
      </w:ins>
      <w:ins w:id="494" w:author="Rama Olson" w:date="2017-06-15T22:05:00Z">
        <w:r w:rsidR="008D0E70">
          <w:rPr>
            <w:rFonts w:cs="Arial"/>
            <w:bCs/>
          </w:rPr>
          <w:t>, to a particular tolerance of accuracy (say, to within 0.000001)</w:t>
        </w:r>
      </w:ins>
      <w:ins w:id="495" w:author="Rama Olson" w:date="2017-06-15T22:02:00Z">
        <w:r w:rsidR="008D0E70">
          <w:rPr>
            <w:rFonts w:cs="Arial"/>
            <w:bCs/>
          </w:rPr>
          <w:t>:</w:t>
        </w:r>
      </w:ins>
    </w:p>
    <w:p w14:paraId="2636584A" w14:textId="77777777" w:rsidR="008D0E70" w:rsidRDefault="008D0E70" w:rsidP="00061557">
      <w:pPr>
        <w:rPr>
          <w:ins w:id="496" w:author="Rama Olson" w:date="2017-06-15T22:03:00Z"/>
          <w:rFonts w:cs="Arial"/>
          <w:bCs/>
        </w:rPr>
      </w:pPr>
    </w:p>
    <w:p w14:paraId="3A225AAF" w14:textId="47798DE5" w:rsidR="008D0E70" w:rsidRDefault="008D0E70">
      <w:pPr>
        <w:pStyle w:val="ListParagraph"/>
        <w:numPr>
          <w:ilvl w:val="0"/>
          <w:numId w:val="37"/>
        </w:numPr>
        <w:rPr>
          <w:ins w:id="497" w:author="Rama Olson" w:date="2017-06-15T22:03:00Z"/>
          <w:rFonts w:cs="Arial"/>
          <w:bCs/>
        </w:rPr>
        <w:pPrChange w:id="498" w:author="Rama Olson" w:date="2017-06-15T22:03:00Z">
          <w:pPr/>
        </w:pPrChange>
      </w:pPr>
      <w:ins w:id="499" w:author="Rama Olson" w:date="2017-06-15T22:03:00Z">
        <w:r>
          <w:rPr>
            <w:rFonts w:cs="Arial"/>
            <w:bCs/>
          </w:rPr>
          <w:t>Get a number, a, from the user.</w:t>
        </w:r>
      </w:ins>
    </w:p>
    <w:p w14:paraId="258EC90D" w14:textId="22C73169" w:rsidR="008D0E70" w:rsidRDefault="008D0E70">
      <w:pPr>
        <w:pStyle w:val="ListParagraph"/>
        <w:numPr>
          <w:ilvl w:val="0"/>
          <w:numId w:val="37"/>
        </w:numPr>
        <w:rPr>
          <w:ins w:id="500" w:author="Rama Olson" w:date="2017-06-15T22:03:00Z"/>
          <w:rFonts w:cs="Arial"/>
          <w:bCs/>
        </w:rPr>
        <w:pPrChange w:id="501" w:author="Rama Olson" w:date="2017-06-15T22:03:00Z">
          <w:pPr/>
        </w:pPrChange>
      </w:pPr>
      <w:ins w:id="502" w:author="Rama Olson" w:date="2017-06-15T22:03:00Z">
        <w:r>
          <w:rPr>
            <w:rFonts w:cs="Arial"/>
            <w:bCs/>
          </w:rPr>
          <w:t>Calculate guess1 = a / 2.</w:t>
        </w:r>
      </w:ins>
    </w:p>
    <w:p w14:paraId="4184E80E" w14:textId="78F08EBE" w:rsidR="008D0E70" w:rsidRDefault="008D0E70">
      <w:pPr>
        <w:pStyle w:val="ListParagraph"/>
        <w:numPr>
          <w:ilvl w:val="0"/>
          <w:numId w:val="37"/>
        </w:numPr>
        <w:rPr>
          <w:ins w:id="503" w:author="Rama Olson" w:date="2017-06-15T22:03:00Z"/>
          <w:rFonts w:cs="Arial"/>
          <w:bCs/>
        </w:rPr>
        <w:pPrChange w:id="504" w:author="Rama Olson" w:date="2017-06-15T22:03:00Z">
          <w:pPr/>
        </w:pPrChange>
      </w:pPr>
      <w:ins w:id="505" w:author="Rama Olson" w:date="2017-06-15T22:03:00Z">
        <w:r>
          <w:rPr>
            <w:rFonts w:cs="Arial"/>
            <w:bCs/>
          </w:rPr>
          <w:t>Calculate guess2 = a / guess1.</w:t>
        </w:r>
      </w:ins>
    </w:p>
    <w:p w14:paraId="5E22D274" w14:textId="7AD71EEB" w:rsidR="008D0E70" w:rsidRDefault="008D0E70">
      <w:pPr>
        <w:pStyle w:val="ListParagraph"/>
        <w:numPr>
          <w:ilvl w:val="0"/>
          <w:numId w:val="37"/>
        </w:numPr>
        <w:rPr>
          <w:ins w:id="506" w:author="Rama Olson" w:date="2017-06-15T22:05:00Z"/>
          <w:rFonts w:cs="Arial"/>
          <w:bCs/>
        </w:rPr>
        <w:pPrChange w:id="507" w:author="Rama Olson" w:date="2017-06-15T22:03:00Z">
          <w:pPr/>
        </w:pPrChange>
      </w:pPr>
      <w:ins w:id="508" w:author="Rama Olson" w:date="2017-06-15T22:04:00Z">
        <w:r>
          <w:rPr>
            <w:rFonts w:cs="Arial"/>
            <w:bCs/>
          </w:rPr>
          <w:t>While the absolute value of (guess1 – guess2) is greater than tolerance:</w:t>
        </w:r>
      </w:ins>
    </w:p>
    <w:p w14:paraId="2F4B4140" w14:textId="6AA0FF21" w:rsidR="008D0E70" w:rsidRDefault="008D0E70">
      <w:pPr>
        <w:pStyle w:val="ListParagraph"/>
        <w:numPr>
          <w:ilvl w:val="1"/>
          <w:numId w:val="37"/>
        </w:numPr>
        <w:rPr>
          <w:ins w:id="509" w:author="Rama Olson" w:date="2017-06-15T22:05:00Z"/>
          <w:rFonts w:cs="Arial"/>
          <w:bCs/>
        </w:rPr>
        <w:pPrChange w:id="510" w:author="Rama Olson" w:date="2017-06-15T22:05:00Z">
          <w:pPr/>
        </w:pPrChange>
      </w:pPr>
      <w:ins w:id="511" w:author="Rama Olson" w:date="2017-06-15T22:05:00Z">
        <w:r>
          <w:rPr>
            <w:rFonts w:cs="Arial"/>
            <w:bCs/>
          </w:rPr>
          <w:t>Calculate guess1 = (guess1 + guess2) / 2.</w:t>
        </w:r>
      </w:ins>
    </w:p>
    <w:p w14:paraId="5D06D833" w14:textId="7246309A" w:rsidR="008D0E70" w:rsidRDefault="008D0E70">
      <w:pPr>
        <w:pStyle w:val="ListParagraph"/>
        <w:numPr>
          <w:ilvl w:val="1"/>
          <w:numId w:val="37"/>
        </w:numPr>
        <w:rPr>
          <w:ins w:id="512" w:author="Rama Olson" w:date="2017-06-15T22:06:00Z"/>
          <w:rFonts w:cs="Arial"/>
          <w:bCs/>
        </w:rPr>
        <w:pPrChange w:id="513" w:author="Rama Olson" w:date="2017-06-15T22:05:00Z">
          <w:pPr/>
        </w:pPrChange>
      </w:pPr>
      <w:ins w:id="514" w:author="Rama Olson" w:date="2017-06-15T22:06:00Z">
        <w:r>
          <w:rPr>
            <w:rFonts w:cs="Arial"/>
            <w:bCs/>
          </w:rPr>
          <w:t>Calculate guess2 = a / guess1.</w:t>
        </w:r>
      </w:ins>
    </w:p>
    <w:p w14:paraId="28F24B79" w14:textId="066A3B3F" w:rsidR="008D0E70" w:rsidRPr="008D0E70" w:rsidRDefault="008D0E70">
      <w:pPr>
        <w:pStyle w:val="ListParagraph"/>
        <w:numPr>
          <w:ilvl w:val="0"/>
          <w:numId w:val="37"/>
        </w:numPr>
        <w:rPr>
          <w:ins w:id="515" w:author="Rama Olson" w:date="2017-06-15T21:14:00Z"/>
          <w:rFonts w:cs="Arial"/>
          <w:bCs/>
        </w:rPr>
        <w:pPrChange w:id="516" w:author="Rama Olson" w:date="2017-06-15T22:06:00Z">
          <w:pPr/>
        </w:pPrChange>
      </w:pPr>
      <w:ins w:id="517" w:author="Rama Olson" w:date="2017-06-15T22:06:00Z">
        <w:r>
          <w:rPr>
            <w:rFonts w:cs="Arial"/>
            <w:bCs/>
          </w:rPr>
          <w:t>Print “The square root of “ a “ is “ guess1.</w:t>
        </w:r>
      </w:ins>
    </w:p>
    <w:p w14:paraId="2778E6CB" w14:textId="77777777" w:rsidR="00765BEF" w:rsidRDefault="00765BEF" w:rsidP="00061557">
      <w:pPr>
        <w:rPr>
          <w:ins w:id="518" w:author="Rama Olson" w:date="2017-06-15T21:14:00Z"/>
          <w:rFonts w:cs="Arial"/>
          <w:bCs/>
        </w:rPr>
      </w:pPr>
    </w:p>
    <w:p w14:paraId="643AC7D2" w14:textId="77777777" w:rsidR="00765BEF" w:rsidRDefault="00765BEF" w:rsidP="00061557">
      <w:pPr>
        <w:rPr>
          <w:ins w:id="519" w:author="Rama Olson" w:date="2017-06-15T21:14:00Z"/>
          <w:rFonts w:cs="Arial"/>
          <w:bCs/>
        </w:rPr>
      </w:pPr>
    </w:p>
    <w:p w14:paraId="10C4F906" w14:textId="4EC7115D" w:rsidR="00061557" w:rsidRPr="00765BEF" w:rsidDel="005F6932" w:rsidRDefault="00061557" w:rsidP="00061557">
      <w:pPr>
        <w:rPr>
          <w:del w:id="520" w:author="Rama Olson" w:date="2017-12-02T21:26:00Z"/>
          <w:rFonts w:cs="Arial"/>
          <w:b/>
          <w:strike/>
          <w:rPrChange w:id="521" w:author="Rama Olson" w:date="2017-06-15T21:14:00Z">
            <w:rPr>
              <w:del w:id="522" w:author="Rama Olson" w:date="2017-12-02T21:26:00Z"/>
              <w:rFonts w:cs="Arial"/>
              <w:b/>
            </w:rPr>
          </w:rPrChange>
        </w:rPr>
      </w:pPr>
      <w:del w:id="523" w:author="Rama Olson" w:date="2017-12-02T21:26:00Z">
        <w:r w:rsidRPr="00765BEF" w:rsidDel="005F6932">
          <w:rPr>
            <w:rFonts w:cs="Arial"/>
            <w:bCs/>
            <w:strike/>
            <w:rPrChange w:id="524" w:author="Rama Olson" w:date="2017-06-15T21:14:00Z">
              <w:rPr>
                <w:rFonts w:cs="Arial"/>
                <w:bCs/>
              </w:rPr>
            </w:rPrChange>
          </w:rPr>
          <w:delText>Example instructions (algorithm) for little brother backing up files:</w:delText>
        </w:r>
      </w:del>
    </w:p>
    <w:p w14:paraId="6F921638" w14:textId="45F1EE88" w:rsidR="00061557" w:rsidRPr="00765BEF" w:rsidDel="005F6932" w:rsidRDefault="00061557" w:rsidP="00061557">
      <w:pPr>
        <w:rPr>
          <w:del w:id="525" w:author="Rama Olson" w:date="2017-12-02T21:26:00Z"/>
          <w:rFonts w:cs="Arial"/>
          <w:b/>
          <w:strike/>
          <w:rPrChange w:id="526" w:author="Rama Olson" w:date="2017-06-15T21:14:00Z">
            <w:rPr>
              <w:del w:id="527" w:author="Rama Olson" w:date="2017-12-02T21:26:00Z"/>
              <w:rFonts w:cs="Arial"/>
              <w:b/>
            </w:rPr>
          </w:rPrChange>
        </w:rPr>
      </w:pPr>
    </w:p>
    <w:p w14:paraId="526B67A4" w14:textId="7F8EA44E" w:rsidR="00061557" w:rsidRPr="00765BEF" w:rsidDel="005F6932" w:rsidRDefault="00061557" w:rsidP="00061557">
      <w:pPr>
        <w:ind w:firstLine="360"/>
        <w:rPr>
          <w:del w:id="528" w:author="Rama Olson" w:date="2017-12-02T21:26:00Z"/>
          <w:rStyle w:val="Pseudo"/>
          <w:strike/>
          <w:rPrChange w:id="529" w:author="Rama Olson" w:date="2017-06-15T21:14:00Z">
            <w:rPr>
              <w:del w:id="530" w:author="Rama Olson" w:date="2017-12-02T21:26:00Z"/>
              <w:rStyle w:val="Pseudo"/>
            </w:rPr>
          </w:rPrChange>
        </w:rPr>
      </w:pPr>
      <w:del w:id="531" w:author="Rama Olson" w:date="2017-12-02T21:26:00Z">
        <w:r w:rsidRPr="00765BEF" w:rsidDel="005F6932">
          <w:rPr>
            <w:rStyle w:val="Pseudo"/>
            <w:strike/>
            <w:rPrChange w:id="532" w:author="Rama Olson" w:date="2017-06-15T21:14:00Z">
              <w:rPr>
                <w:rStyle w:val="Pseudo"/>
              </w:rPr>
            </w:rPrChange>
          </w:rPr>
          <w:delText>1. Once each day, at midnight, perform the following steps:</w:delText>
        </w:r>
      </w:del>
    </w:p>
    <w:p w14:paraId="7D73DDCF" w14:textId="6D410B6A" w:rsidR="00061557" w:rsidRPr="00765BEF" w:rsidDel="005F6932" w:rsidRDefault="00061557" w:rsidP="00061557">
      <w:pPr>
        <w:ind w:left="720"/>
        <w:rPr>
          <w:del w:id="533" w:author="Rama Olson" w:date="2017-12-02T21:26:00Z"/>
          <w:rStyle w:val="Pseudo"/>
          <w:strike/>
          <w:rPrChange w:id="534" w:author="Rama Olson" w:date="2017-06-15T21:14:00Z">
            <w:rPr>
              <w:del w:id="535" w:author="Rama Olson" w:date="2017-12-02T21:26:00Z"/>
              <w:rStyle w:val="Pseudo"/>
            </w:rPr>
          </w:rPrChange>
        </w:rPr>
      </w:pPr>
      <w:del w:id="536" w:author="Rama Olson" w:date="2017-12-02T21:26:00Z">
        <w:r w:rsidRPr="00765BEF" w:rsidDel="005F6932">
          <w:rPr>
            <w:rStyle w:val="Pseudo"/>
            <w:strike/>
            <w:rPrChange w:id="537" w:author="Rama Olson" w:date="2017-06-15T21:14:00Z">
              <w:rPr>
                <w:rStyle w:val="Pseudo"/>
              </w:rPr>
            </w:rPrChange>
          </w:rPr>
          <w:delText>A. Turn on computer</w:delText>
        </w:r>
      </w:del>
    </w:p>
    <w:p w14:paraId="6111493B" w14:textId="3EC7C748" w:rsidR="00061557" w:rsidRPr="00765BEF" w:rsidDel="005F6932" w:rsidRDefault="00061557" w:rsidP="00061557">
      <w:pPr>
        <w:ind w:left="720"/>
        <w:rPr>
          <w:del w:id="538" w:author="Rama Olson" w:date="2017-12-02T21:26:00Z"/>
          <w:rStyle w:val="Pseudo"/>
          <w:strike/>
          <w:rPrChange w:id="539" w:author="Rama Olson" w:date="2017-06-15T21:14:00Z">
            <w:rPr>
              <w:del w:id="540" w:author="Rama Olson" w:date="2017-12-02T21:26:00Z"/>
              <w:rStyle w:val="Pseudo"/>
            </w:rPr>
          </w:rPrChange>
        </w:rPr>
      </w:pPr>
      <w:del w:id="541" w:author="Rama Olson" w:date="2017-12-02T21:26:00Z">
        <w:r w:rsidRPr="00765BEF" w:rsidDel="005F6932">
          <w:rPr>
            <w:rStyle w:val="Pseudo"/>
            <w:strike/>
            <w:rPrChange w:id="542" w:author="Rama Olson" w:date="2017-06-15T21:14:00Z">
              <w:rPr>
                <w:rStyle w:val="Pseudo"/>
              </w:rPr>
            </w:rPrChange>
          </w:rPr>
          <w:delText>B. Insert a blank CD into the disk drive</w:delText>
        </w:r>
      </w:del>
    </w:p>
    <w:p w14:paraId="6F334029" w14:textId="38C6E708" w:rsidR="00061557" w:rsidRPr="00765BEF" w:rsidDel="005F6932" w:rsidRDefault="00061557" w:rsidP="00061557">
      <w:pPr>
        <w:ind w:left="720"/>
        <w:rPr>
          <w:del w:id="543" w:author="Rama Olson" w:date="2017-12-02T21:26:00Z"/>
          <w:rStyle w:val="Pseudo"/>
          <w:strike/>
          <w:rPrChange w:id="544" w:author="Rama Olson" w:date="2017-06-15T21:14:00Z">
            <w:rPr>
              <w:del w:id="545" w:author="Rama Olson" w:date="2017-12-02T21:26:00Z"/>
              <w:rStyle w:val="Pseudo"/>
            </w:rPr>
          </w:rPrChange>
        </w:rPr>
      </w:pPr>
      <w:del w:id="546" w:author="Rama Olson" w:date="2017-12-02T21:26:00Z">
        <w:r w:rsidRPr="00765BEF" w:rsidDel="005F6932">
          <w:rPr>
            <w:rStyle w:val="Pseudo"/>
            <w:strike/>
            <w:rPrChange w:id="547" w:author="Rama Olson" w:date="2017-06-15T21:14:00Z">
              <w:rPr>
                <w:rStyle w:val="Pseudo"/>
              </w:rPr>
            </w:rPrChange>
          </w:rPr>
          <w:delText>C. Copy all files from c:\student folder to the CD</w:delText>
        </w:r>
      </w:del>
    </w:p>
    <w:p w14:paraId="1C315C08" w14:textId="48C28314" w:rsidR="00061557" w:rsidRPr="00765BEF" w:rsidDel="005F6932" w:rsidRDefault="00061557" w:rsidP="00061557">
      <w:pPr>
        <w:ind w:left="720"/>
        <w:rPr>
          <w:del w:id="548" w:author="Rama Olson" w:date="2017-12-02T21:26:00Z"/>
          <w:rStyle w:val="Pseudo"/>
          <w:strike/>
          <w:rPrChange w:id="549" w:author="Rama Olson" w:date="2017-06-15T21:14:00Z">
            <w:rPr>
              <w:del w:id="550" w:author="Rama Olson" w:date="2017-12-02T21:26:00Z"/>
              <w:rStyle w:val="Pseudo"/>
            </w:rPr>
          </w:rPrChange>
        </w:rPr>
      </w:pPr>
      <w:del w:id="551" w:author="Rama Olson" w:date="2017-12-02T21:26:00Z">
        <w:r w:rsidRPr="00765BEF" w:rsidDel="005F6932">
          <w:rPr>
            <w:rStyle w:val="Pseudo"/>
            <w:strike/>
            <w:rPrChange w:id="552" w:author="Rama Olson" w:date="2017-06-15T21:14:00Z">
              <w:rPr>
                <w:rStyle w:val="Pseudo"/>
              </w:rPr>
            </w:rPrChange>
          </w:rPr>
          <w:delText>D. Burn the CD</w:delText>
        </w:r>
      </w:del>
    </w:p>
    <w:p w14:paraId="2CA4718E" w14:textId="4319863D" w:rsidR="00061557" w:rsidRPr="00765BEF" w:rsidDel="005F6932" w:rsidRDefault="00061557" w:rsidP="00061557">
      <w:pPr>
        <w:ind w:left="720"/>
        <w:rPr>
          <w:del w:id="553" w:author="Rama Olson" w:date="2017-12-02T21:26:00Z"/>
          <w:rStyle w:val="Pseudo"/>
          <w:strike/>
          <w:rPrChange w:id="554" w:author="Rama Olson" w:date="2017-06-15T21:14:00Z">
            <w:rPr>
              <w:del w:id="555" w:author="Rama Olson" w:date="2017-12-02T21:26:00Z"/>
              <w:rStyle w:val="Pseudo"/>
            </w:rPr>
          </w:rPrChange>
        </w:rPr>
      </w:pPr>
      <w:del w:id="556" w:author="Rama Olson" w:date="2017-12-02T21:26:00Z">
        <w:r w:rsidRPr="00765BEF" w:rsidDel="005F6932">
          <w:rPr>
            <w:rStyle w:val="Pseudo"/>
            <w:strike/>
            <w:rPrChange w:id="557" w:author="Rama Olson" w:date="2017-06-15T21:14:00Z">
              <w:rPr>
                <w:rStyle w:val="Pseudo"/>
              </w:rPr>
            </w:rPrChange>
          </w:rPr>
          <w:delText>E. View the contents of the CD.</w:delText>
        </w:r>
      </w:del>
    </w:p>
    <w:p w14:paraId="3BA51579" w14:textId="368E0F7C" w:rsidR="00061557" w:rsidRPr="00765BEF" w:rsidDel="005F6932" w:rsidRDefault="00061557" w:rsidP="00061557">
      <w:pPr>
        <w:ind w:left="720"/>
        <w:rPr>
          <w:del w:id="558" w:author="Rama Olson" w:date="2017-12-02T21:26:00Z"/>
          <w:rStyle w:val="Pseudo"/>
          <w:strike/>
          <w:rPrChange w:id="559" w:author="Rama Olson" w:date="2017-06-15T21:14:00Z">
            <w:rPr>
              <w:del w:id="560" w:author="Rama Olson" w:date="2017-12-02T21:26:00Z"/>
              <w:rStyle w:val="Pseudo"/>
            </w:rPr>
          </w:rPrChange>
        </w:rPr>
      </w:pPr>
      <w:del w:id="561" w:author="Rama Olson" w:date="2017-12-02T21:26:00Z">
        <w:r w:rsidRPr="00765BEF" w:rsidDel="005F6932">
          <w:rPr>
            <w:rStyle w:val="Pseudo"/>
            <w:strike/>
            <w:rPrChange w:id="562" w:author="Rama Olson" w:date="2017-06-15T21:14:00Z">
              <w:rPr>
                <w:rStyle w:val="Pseudo"/>
              </w:rPr>
            </w:rPrChange>
          </w:rPr>
          <w:delText>F. Eject the CD and label it</w:delText>
        </w:r>
      </w:del>
    </w:p>
    <w:p w14:paraId="4735A856" w14:textId="049F34C4" w:rsidR="00061557" w:rsidRPr="00765BEF" w:rsidDel="005F6932" w:rsidRDefault="00061557" w:rsidP="00061557">
      <w:pPr>
        <w:ind w:left="720"/>
        <w:rPr>
          <w:del w:id="563" w:author="Rama Olson" w:date="2017-12-02T21:26:00Z"/>
          <w:rStyle w:val="Pseudo"/>
          <w:strike/>
          <w:rPrChange w:id="564" w:author="Rama Olson" w:date="2017-06-15T21:14:00Z">
            <w:rPr>
              <w:del w:id="565" w:author="Rama Olson" w:date="2017-12-02T21:26:00Z"/>
              <w:rStyle w:val="Pseudo"/>
            </w:rPr>
          </w:rPrChange>
        </w:rPr>
      </w:pPr>
      <w:del w:id="566" w:author="Rama Olson" w:date="2017-12-02T21:26:00Z">
        <w:r w:rsidRPr="00765BEF" w:rsidDel="005F6932">
          <w:rPr>
            <w:rStyle w:val="Pseudo"/>
            <w:strike/>
            <w:rPrChange w:id="567" w:author="Rama Olson" w:date="2017-06-15T21:14:00Z">
              <w:rPr>
                <w:rStyle w:val="Pseudo"/>
              </w:rPr>
            </w:rPrChange>
          </w:rPr>
          <w:delText>G. Turn off the computer</w:delText>
        </w:r>
      </w:del>
    </w:p>
    <w:p w14:paraId="7087BBDD" w14:textId="2E069F4F" w:rsidR="00061557" w:rsidRPr="00765BEF" w:rsidDel="005F6932" w:rsidRDefault="00061557" w:rsidP="00061557">
      <w:pPr>
        <w:ind w:left="720"/>
        <w:rPr>
          <w:del w:id="568" w:author="Rama Olson" w:date="2017-12-02T21:26:00Z"/>
          <w:rStyle w:val="Pseudo"/>
          <w:strike/>
          <w:rPrChange w:id="569" w:author="Rama Olson" w:date="2017-06-15T21:14:00Z">
            <w:rPr>
              <w:del w:id="570" w:author="Rama Olson" w:date="2017-12-02T21:26:00Z"/>
              <w:rStyle w:val="Pseudo"/>
            </w:rPr>
          </w:rPrChange>
        </w:rPr>
      </w:pPr>
      <w:del w:id="571" w:author="Rama Olson" w:date="2017-12-02T21:26:00Z">
        <w:r w:rsidRPr="00765BEF" w:rsidDel="005F6932">
          <w:rPr>
            <w:rStyle w:val="Pseudo"/>
            <w:strike/>
            <w:rPrChange w:id="572" w:author="Rama Olson" w:date="2017-06-15T21:14:00Z">
              <w:rPr>
                <w:rStyle w:val="Pseudo"/>
              </w:rPr>
            </w:rPrChange>
          </w:rPr>
          <w:delText>H. Reward yourself with a cookie</w:delText>
        </w:r>
      </w:del>
    </w:p>
    <w:p w14:paraId="223EF836" w14:textId="4F1A6E5E" w:rsidR="00061557" w:rsidRPr="00744224" w:rsidDel="005F6932" w:rsidRDefault="00061557" w:rsidP="00061557">
      <w:pPr>
        <w:ind w:left="720"/>
        <w:rPr>
          <w:del w:id="573" w:author="Rama Olson" w:date="2017-12-02T21:26:00Z"/>
          <w:rStyle w:val="Pseudo"/>
        </w:rPr>
      </w:pPr>
    </w:p>
    <w:p w14:paraId="25FD6338" w14:textId="40443237" w:rsidR="008D0E70" w:rsidRDefault="00061557" w:rsidP="00061557">
      <w:pPr>
        <w:rPr>
          <w:ins w:id="574" w:author="Rama Olson" w:date="2017-06-15T22:22:00Z"/>
          <w:rFonts w:cs="Arial"/>
          <w:bCs/>
        </w:rPr>
      </w:pPr>
      <w:r w:rsidRPr="00744224">
        <w:rPr>
          <w:rFonts w:cs="Arial"/>
          <w:b/>
        </w:rPr>
        <w:t xml:space="preserve">Solution R1.20: </w:t>
      </w:r>
      <w:r w:rsidRPr="00744224">
        <w:rPr>
          <w:rFonts w:cs="Arial"/>
          <w:bCs/>
        </w:rPr>
        <w:t xml:space="preserve"> </w:t>
      </w:r>
      <w:ins w:id="575" w:author="Rama Olson" w:date="2017-06-15T22:21:00Z">
        <w:r w:rsidR="002C1B73">
          <w:rPr>
            <w:rFonts w:cs="Arial"/>
            <w:bCs/>
          </w:rPr>
          <w:t xml:space="preserve">The requirement for the boundary to be equally spaced from the center cluster means that, in addition to the center cluster being either 2 or 3 tiles wide, it will also either be 1 or 2 tiles high.  </w:t>
        </w:r>
      </w:ins>
      <w:ins w:id="576" w:author="Rama Olson" w:date="2017-06-15T22:22:00Z">
        <w:r w:rsidR="00B877F6">
          <w:rPr>
            <w:rFonts w:cs="Arial"/>
            <w:bCs/>
          </w:rPr>
          <w:t>An example algorithm for placing an array of rows by columns tiles is:</w:t>
        </w:r>
      </w:ins>
    </w:p>
    <w:p w14:paraId="60E1677A" w14:textId="77777777" w:rsidR="00B877F6" w:rsidRDefault="00B877F6" w:rsidP="00061557">
      <w:pPr>
        <w:rPr>
          <w:ins w:id="577" w:author="Rama Olson" w:date="2017-06-15T22:23:00Z"/>
          <w:rFonts w:cs="Arial"/>
          <w:bCs/>
        </w:rPr>
      </w:pPr>
    </w:p>
    <w:p w14:paraId="46239E8C" w14:textId="3BA26485" w:rsidR="00B877F6" w:rsidRDefault="00B877F6">
      <w:pPr>
        <w:pStyle w:val="ListParagraph"/>
        <w:numPr>
          <w:ilvl w:val="0"/>
          <w:numId w:val="38"/>
        </w:numPr>
        <w:rPr>
          <w:ins w:id="578" w:author="Rama Olson" w:date="2017-06-15T22:24:00Z"/>
          <w:rFonts w:cs="Arial"/>
          <w:bCs/>
        </w:rPr>
        <w:pPrChange w:id="579" w:author="Rama Olson" w:date="2017-06-15T22:23:00Z">
          <w:pPr/>
        </w:pPrChange>
      </w:pPr>
      <w:ins w:id="580" w:author="Rama Olson" w:date="2017-06-15T22:23:00Z">
        <w:r>
          <w:rPr>
            <w:rFonts w:cs="Arial"/>
            <w:bCs/>
          </w:rPr>
          <w:t xml:space="preserve">If rows is odd, let fill_rows be (rows </w:t>
        </w:r>
      </w:ins>
      <w:ins w:id="581" w:author="Rama Olson" w:date="2017-06-15T22:24:00Z">
        <w:r>
          <w:rPr>
            <w:rFonts w:cs="Arial"/>
            <w:bCs/>
          </w:rPr>
          <w:t>–</w:t>
        </w:r>
      </w:ins>
      <w:ins w:id="582" w:author="Rama Olson" w:date="2017-06-15T22:23:00Z">
        <w:r>
          <w:rPr>
            <w:rFonts w:cs="Arial"/>
            <w:bCs/>
          </w:rPr>
          <w:t xml:space="preserve"> 3)</w:t>
        </w:r>
      </w:ins>
      <w:ins w:id="583" w:author="Rama Olson" w:date="2017-06-15T22:24:00Z">
        <w:r>
          <w:rPr>
            <w:rFonts w:cs="Arial"/>
            <w:bCs/>
          </w:rPr>
          <w:t xml:space="preserve"> / 2; </w:t>
        </w:r>
        <w:r>
          <w:rPr>
            <w:rFonts w:cs="Arial"/>
            <w:bCs/>
          </w:rPr>
          <w:tab/>
        </w:r>
        <w:r>
          <w:rPr>
            <w:rFonts w:cs="Arial"/>
            <w:bCs/>
          </w:rPr>
          <w:tab/>
        </w:r>
        <w:r>
          <w:rPr>
            <w:rFonts w:cs="Arial"/>
            <w:bCs/>
          </w:rPr>
          <w:tab/>
        </w:r>
        <w:r>
          <w:rPr>
            <w:rFonts w:cs="Arial"/>
            <w:bCs/>
          </w:rPr>
          <w:tab/>
        </w:r>
        <w:r>
          <w:rPr>
            <w:rFonts w:cs="Arial"/>
            <w:bCs/>
          </w:rPr>
          <w:tab/>
          <w:t>otherwise, let fill_rows be (rows – 4) /2.</w:t>
        </w:r>
      </w:ins>
    </w:p>
    <w:p w14:paraId="606C8152" w14:textId="16998F21" w:rsidR="00B877F6" w:rsidRDefault="00B877F6">
      <w:pPr>
        <w:pStyle w:val="ListParagraph"/>
        <w:numPr>
          <w:ilvl w:val="0"/>
          <w:numId w:val="38"/>
        </w:numPr>
        <w:rPr>
          <w:ins w:id="584" w:author="Rama Olson" w:date="2017-06-15T22:25:00Z"/>
          <w:rFonts w:cs="Arial"/>
          <w:bCs/>
        </w:rPr>
        <w:pPrChange w:id="585" w:author="Rama Olson" w:date="2017-06-15T22:23:00Z">
          <w:pPr/>
        </w:pPrChange>
      </w:pPr>
      <w:ins w:id="586" w:author="Rama Olson" w:date="2017-06-15T22:24:00Z">
        <w:r>
          <w:rPr>
            <w:rFonts w:cs="Arial"/>
            <w:bCs/>
          </w:rPr>
          <w:t xml:space="preserve">If columns is odd, let fill_columns be (columns </w:t>
        </w:r>
      </w:ins>
      <w:ins w:id="587" w:author="Rama Olson" w:date="2017-06-15T22:25:00Z">
        <w:r>
          <w:rPr>
            <w:rFonts w:cs="Arial"/>
            <w:bCs/>
          </w:rPr>
          <w:t>–</w:t>
        </w:r>
      </w:ins>
      <w:ins w:id="588" w:author="Rama Olson" w:date="2017-06-15T22:24:00Z">
        <w:r>
          <w:rPr>
            <w:rFonts w:cs="Arial"/>
            <w:bCs/>
          </w:rPr>
          <w:t xml:space="preserve"> 5)</w:t>
        </w:r>
      </w:ins>
      <w:ins w:id="589" w:author="Rama Olson" w:date="2017-06-15T22:25:00Z">
        <w:r>
          <w:rPr>
            <w:rFonts w:cs="Arial"/>
            <w:bCs/>
          </w:rPr>
          <w:t xml:space="preserve"> / 2; </w:t>
        </w:r>
        <w:r>
          <w:rPr>
            <w:rFonts w:cs="Arial"/>
            <w:bCs/>
          </w:rPr>
          <w:tab/>
        </w:r>
        <w:r>
          <w:rPr>
            <w:rFonts w:cs="Arial"/>
            <w:bCs/>
          </w:rPr>
          <w:tab/>
        </w:r>
        <w:r>
          <w:rPr>
            <w:rFonts w:cs="Arial"/>
            <w:bCs/>
          </w:rPr>
          <w:tab/>
          <w:t>otherwise, let fill_columns be (columns – 4) / 2.</w:t>
        </w:r>
      </w:ins>
    </w:p>
    <w:p w14:paraId="5A637B25" w14:textId="6093E2B2" w:rsidR="00B877F6" w:rsidRDefault="00B877F6">
      <w:pPr>
        <w:pStyle w:val="ListParagraph"/>
        <w:numPr>
          <w:ilvl w:val="0"/>
          <w:numId w:val="38"/>
        </w:numPr>
        <w:rPr>
          <w:ins w:id="590" w:author="Rama Olson" w:date="2017-06-15T22:27:00Z"/>
          <w:rFonts w:cs="Arial"/>
          <w:bCs/>
        </w:rPr>
        <w:pPrChange w:id="591" w:author="Rama Olson" w:date="2017-06-15T22:27:00Z">
          <w:pPr/>
        </w:pPrChange>
      </w:pPr>
      <w:ins w:id="592" w:author="Rama Olson" w:date="2017-06-15T22:26:00Z">
        <w:r>
          <w:rPr>
            <w:rFonts w:cs="Arial"/>
            <w:bCs/>
          </w:rPr>
          <w:t>For one row, place columns number of black tiles in a row.</w:t>
        </w:r>
      </w:ins>
    </w:p>
    <w:p w14:paraId="11B358D0" w14:textId="6277FC7E" w:rsidR="00B877F6" w:rsidRDefault="00B877F6">
      <w:pPr>
        <w:pStyle w:val="ListParagraph"/>
        <w:numPr>
          <w:ilvl w:val="0"/>
          <w:numId w:val="38"/>
        </w:numPr>
        <w:rPr>
          <w:ins w:id="593" w:author="Rama Olson" w:date="2017-06-15T22:27:00Z"/>
          <w:rFonts w:cs="Arial"/>
          <w:bCs/>
        </w:rPr>
        <w:pPrChange w:id="594" w:author="Rama Olson" w:date="2017-06-15T22:27:00Z">
          <w:pPr/>
        </w:pPrChange>
      </w:pPr>
      <w:ins w:id="595" w:author="Rama Olson" w:date="2017-06-15T22:27:00Z">
        <w:r>
          <w:rPr>
            <w:rFonts w:cs="Arial"/>
            <w:bCs/>
          </w:rPr>
          <w:t>For fill_rows number of rows:</w:t>
        </w:r>
      </w:ins>
    </w:p>
    <w:p w14:paraId="76D19CC4" w14:textId="50A0028D" w:rsidR="00B877F6" w:rsidRDefault="00B877F6">
      <w:pPr>
        <w:pStyle w:val="ListParagraph"/>
        <w:numPr>
          <w:ilvl w:val="1"/>
          <w:numId w:val="38"/>
        </w:numPr>
        <w:rPr>
          <w:ins w:id="596" w:author="Rama Olson" w:date="2017-06-15T22:27:00Z"/>
          <w:rFonts w:cs="Arial"/>
          <w:bCs/>
        </w:rPr>
        <w:pPrChange w:id="597" w:author="Rama Olson" w:date="2017-06-15T22:27:00Z">
          <w:pPr/>
        </w:pPrChange>
      </w:pPr>
      <w:ins w:id="598" w:author="Rama Olson" w:date="2017-06-15T22:27:00Z">
        <w:r>
          <w:rPr>
            <w:rFonts w:cs="Arial"/>
            <w:bCs/>
          </w:rPr>
          <w:t>Place a black tile</w:t>
        </w:r>
      </w:ins>
      <w:ins w:id="599" w:author="Rama Olson" w:date="2017-06-15T22:29:00Z">
        <w:r>
          <w:rPr>
            <w:rFonts w:cs="Arial"/>
            <w:bCs/>
          </w:rPr>
          <w:t>.</w:t>
        </w:r>
      </w:ins>
    </w:p>
    <w:p w14:paraId="1170DD8A" w14:textId="5046BF8C" w:rsidR="00B877F6" w:rsidRDefault="00B877F6">
      <w:pPr>
        <w:pStyle w:val="ListParagraph"/>
        <w:numPr>
          <w:ilvl w:val="1"/>
          <w:numId w:val="38"/>
        </w:numPr>
        <w:rPr>
          <w:ins w:id="600" w:author="Rama Olson" w:date="2017-06-15T22:27:00Z"/>
          <w:rFonts w:cs="Arial"/>
          <w:bCs/>
        </w:rPr>
        <w:pPrChange w:id="601" w:author="Rama Olson" w:date="2017-06-15T22:27:00Z">
          <w:pPr/>
        </w:pPrChange>
      </w:pPr>
      <w:ins w:id="602" w:author="Rama Olson" w:date="2017-06-15T22:27:00Z">
        <w:r>
          <w:rPr>
            <w:rFonts w:cs="Arial"/>
            <w:bCs/>
          </w:rPr>
          <w:t>Place (columns – 2) white tiles to the right of the black tile.</w:t>
        </w:r>
      </w:ins>
    </w:p>
    <w:p w14:paraId="203C9C59" w14:textId="580B0885" w:rsidR="00B877F6" w:rsidRDefault="00B877F6">
      <w:pPr>
        <w:pStyle w:val="ListParagraph"/>
        <w:numPr>
          <w:ilvl w:val="1"/>
          <w:numId w:val="38"/>
        </w:numPr>
        <w:rPr>
          <w:ins w:id="603" w:author="Rama Olson" w:date="2017-06-15T22:28:00Z"/>
          <w:rFonts w:cs="Arial"/>
          <w:bCs/>
        </w:rPr>
        <w:pPrChange w:id="604" w:author="Rama Olson" w:date="2017-06-15T22:27:00Z">
          <w:pPr/>
        </w:pPrChange>
      </w:pPr>
      <w:ins w:id="605" w:author="Rama Olson" w:date="2017-06-15T22:28:00Z">
        <w:r>
          <w:rPr>
            <w:rFonts w:cs="Arial"/>
            <w:bCs/>
          </w:rPr>
          <w:t>Place a black tile to the right of the white ones, to finish each row.</w:t>
        </w:r>
      </w:ins>
    </w:p>
    <w:p w14:paraId="183F862C" w14:textId="495511FA" w:rsidR="00B877F6" w:rsidRDefault="00B877F6">
      <w:pPr>
        <w:pStyle w:val="ListParagraph"/>
        <w:numPr>
          <w:ilvl w:val="0"/>
          <w:numId w:val="38"/>
        </w:numPr>
        <w:rPr>
          <w:ins w:id="606" w:author="Rama Olson" w:date="2017-06-15T22:28:00Z"/>
          <w:rFonts w:cs="Arial"/>
          <w:bCs/>
        </w:rPr>
        <w:pPrChange w:id="607" w:author="Rama Olson" w:date="2017-06-15T22:28:00Z">
          <w:pPr/>
        </w:pPrChange>
      </w:pPr>
      <w:ins w:id="608" w:author="Rama Olson" w:date="2017-06-15T22:28:00Z">
        <w:r>
          <w:rPr>
            <w:rFonts w:cs="Arial"/>
            <w:bCs/>
          </w:rPr>
          <w:t>For one row:</w:t>
        </w:r>
      </w:ins>
    </w:p>
    <w:p w14:paraId="073277FC" w14:textId="203B89CE" w:rsidR="00B877F6" w:rsidRDefault="00B877F6">
      <w:pPr>
        <w:pStyle w:val="ListParagraph"/>
        <w:numPr>
          <w:ilvl w:val="1"/>
          <w:numId w:val="38"/>
        </w:numPr>
        <w:rPr>
          <w:ins w:id="609" w:author="Rama Olson" w:date="2017-06-15T22:29:00Z"/>
          <w:rFonts w:cs="Arial"/>
          <w:bCs/>
        </w:rPr>
        <w:pPrChange w:id="610" w:author="Rama Olson" w:date="2017-06-15T22:29:00Z">
          <w:pPr/>
        </w:pPrChange>
      </w:pPr>
      <w:ins w:id="611" w:author="Rama Olson" w:date="2017-06-15T22:29:00Z">
        <w:r>
          <w:rPr>
            <w:rFonts w:cs="Arial"/>
            <w:bCs/>
          </w:rPr>
          <w:t>Place a black tile.</w:t>
        </w:r>
      </w:ins>
    </w:p>
    <w:p w14:paraId="255EB48D" w14:textId="72454C84" w:rsidR="00B877F6" w:rsidRDefault="00B877F6">
      <w:pPr>
        <w:pStyle w:val="ListParagraph"/>
        <w:numPr>
          <w:ilvl w:val="1"/>
          <w:numId w:val="38"/>
        </w:numPr>
        <w:rPr>
          <w:ins w:id="612" w:author="Rama Olson" w:date="2017-06-15T22:29:00Z"/>
          <w:rFonts w:cs="Arial"/>
          <w:bCs/>
        </w:rPr>
        <w:pPrChange w:id="613" w:author="Rama Olson" w:date="2017-06-15T22:29:00Z">
          <w:pPr/>
        </w:pPrChange>
      </w:pPr>
      <w:ins w:id="614" w:author="Rama Olson" w:date="2017-06-15T22:29:00Z">
        <w:r>
          <w:rPr>
            <w:rFonts w:cs="Arial"/>
            <w:bCs/>
          </w:rPr>
          <w:t xml:space="preserve">Place fill_columns </w:t>
        </w:r>
      </w:ins>
      <w:ins w:id="615" w:author="Rama Olson" w:date="2017-06-15T22:31:00Z">
        <w:r>
          <w:rPr>
            <w:rFonts w:cs="Arial"/>
            <w:bCs/>
          </w:rPr>
          <w:t xml:space="preserve">of </w:t>
        </w:r>
      </w:ins>
      <w:ins w:id="616" w:author="Rama Olson" w:date="2017-06-15T22:29:00Z">
        <w:r>
          <w:rPr>
            <w:rFonts w:cs="Arial"/>
            <w:bCs/>
          </w:rPr>
          <w:t>white tiles to the right of the black tile.</w:t>
        </w:r>
      </w:ins>
    </w:p>
    <w:p w14:paraId="7B097696" w14:textId="14803DC2" w:rsidR="00B877F6" w:rsidRDefault="00B877F6">
      <w:pPr>
        <w:pStyle w:val="ListParagraph"/>
        <w:numPr>
          <w:ilvl w:val="1"/>
          <w:numId w:val="38"/>
        </w:numPr>
        <w:rPr>
          <w:ins w:id="617" w:author="Rama Olson" w:date="2017-06-15T22:30:00Z"/>
          <w:rFonts w:cs="Arial"/>
          <w:bCs/>
        </w:rPr>
        <w:pPrChange w:id="618" w:author="Rama Olson" w:date="2017-06-15T22:29:00Z">
          <w:pPr/>
        </w:pPrChange>
      </w:pPr>
      <w:ins w:id="619" w:author="Rama Olson" w:date="2017-06-15T22:30:00Z">
        <w:r>
          <w:rPr>
            <w:rFonts w:cs="Arial"/>
            <w:bCs/>
          </w:rPr>
          <w:t>If columns is odd, place 3 black tiles to the right of the white tiles; otherwise place 2 black tiles to the right of the white tiles.</w:t>
        </w:r>
      </w:ins>
    </w:p>
    <w:p w14:paraId="0C7F8E3C" w14:textId="6F1DAD10" w:rsidR="00B877F6" w:rsidRDefault="00B877F6">
      <w:pPr>
        <w:pStyle w:val="ListParagraph"/>
        <w:numPr>
          <w:ilvl w:val="1"/>
          <w:numId w:val="38"/>
        </w:numPr>
        <w:rPr>
          <w:ins w:id="620" w:author="Rama Olson" w:date="2017-06-15T22:31:00Z"/>
          <w:rFonts w:cs="Arial"/>
          <w:bCs/>
        </w:rPr>
        <w:pPrChange w:id="621" w:author="Rama Olson" w:date="2017-06-15T22:29:00Z">
          <w:pPr/>
        </w:pPrChange>
      </w:pPr>
      <w:ins w:id="622" w:author="Rama Olson" w:date="2017-06-15T22:30:00Z">
        <w:r>
          <w:rPr>
            <w:rFonts w:cs="Arial"/>
            <w:bCs/>
          </w:rPr>
          <w:t xml:space="preserve">Place fill_columns of </w:t>
        </w:r>
      </w:ins>
      <w:ins w:id="623" w:author="Rama Olson" w:date="2017-06-15T22:31:00Z">
        <w:r>
          <w:rPr>
            <w:rFonts w:cs="Arial"/>
            <w:bCs/>
          </w:rPr>
          <w:t>white tiles to the right of the black tiles.</w:t>
        </w:r>
      </w:ins>
    </w:p>
    <w:p w14:paraId="741F4818" w14:textId="78AF6E56" w:rsidR="00B877F6" w:rsidRDefault="00B877F6">
      <w:pPr>
        <w:pStyle w:val="ListParagraph"/>
        <w:numPr>
          <w:ilvl w:val="1"/>
          <w:numId w:val="38"/>
        </w:numPr>
        <w:rPr>
          <w:ins w:id="624" w:author="Rama Olson" w:date="2017-06-15T22:31:00Z"/>
          <w:rFonts w:cs="Arial"/>
          <w:bCs/>
        </w:rPr>
        <w:pPrChange w:id="625" w:author="Rama Olson" w:date="2017-06-15T22:29:00Z">
          <w:pPr/>
        </w:pPrChange>
      </w:pPr>
      <w:ins w:id="626" w:author="Rama Olson" w:date="2017-06-15T22:31:00Z">
        <w:r>
          <w:rPr>
            <w:rFonts w:cs="Arial"/>
            <w:bCs/>
          </w:rPr>
          <w:t>Place a black tile to the right of the white tiles, to finish the row.</w:t>
        </w:r>
      </w:ins>
    </w:p>
    <w:p w14:paraId="7B61F98C" w14:textId="3F3C8D00" w:rsidR="00B877F6" w:rsidRDefault="00B877F6">
      <w:pPr>
        <w:pStyle w:val="ListParagraph"/>
        <w:numPr>
          <w:ilvl w:val="0"/>
          <w:numId w:val="38"/>
        </w:numPr>
        <w:rPr>
          <w:ins w:id="627" w:author="Rama Olson" w:date="2017-06-15T22:32:00Z"/>
          <w:rFonts w:cs="Arial"/>
          <w:bCs/>
        </w:rPr>
        <w:pPrChange w:id="628" w:author="Rama Olson" w:date="2017-06-15T22:31:00Z">
          <w:pPr/>
        </w:pPrChange>
      </w:pPr>
      <w:ins w:id="629" w:author="Rama Olson" w:date="2017-06-15T22:31:00Z">
        <w:r>
          <w:rPr>
            <w:rFonts w:cs="Arial"/>
            <w:bCs/>
          </w:rPr>
          <w:t>If rows</w:t>
        </w:r>
      </w:ins>
      <w:ins w:id="630" w:author="Rama Olson" w:date="2017-06-15T22:32:00Z">
        <w:r>
          <w:rPr>
            <w:rFonts w:cs="Arial"/>
            <w:bCs/>
          </w:rPr>
          <w:t xml:space="preserve"> is even, repeat step 5, once; otherwise skip to step 7.</w:t>
        </w:r>
      </w:ins>
    </w:p>
    <w:p w14:paraId="6B629009" w14:textId="7F8CD5D6" w:rsidR="00B877F6" w:rsidRDefault="00D73C7D">
      <w:pPr>
        <w:pStyle w:val="ListParagraph"/>
        <w:numPr>
          <w:ilvl w:val="0"/>
          <w:numId w:val="38"/>
        </w:numPr>
        <w:rPr>
          <w:ins w:id="631" w:author="Rama Olson" w:date="2017-06-15T22:33:00Z"/>
          <w:rFonts w:cs="Arial"/>
          <w:bCs/>
        </w:rPr>
        <w:pPrChange w:id="632" w:author="Rama Olson" w:date="2017-06-15T22:31:00Z">
          <w:pPr/>
        </w:pPrChange>
      </w:pPr>
      <w:ins w:id="633" w:author="Rama Olson" w:date="2017-06-15T22:33:00Z">
        <w:r>
          <w:rPr>
            <w:rFonts w:cs="Arial"/>
            <w:bCs/>
          </w:rPr>
          <w:t>Repeat step 4.</w:t>
        </w:r>
      </w:ins>
    </w:p>
    <w:p w14:paraId="4609C30E" w14:textId="72FC578E" w:rsidR="00D73C7D" w:rsidRPr="00B877F6" w:rsidRDefault="00D73C7D">
      <w:pPr>
        <w:pStyle w:val="ListParagraph"/>
        <w:numPr>
          <w:ilvl w:val="0"/>
          <w:numId w:val="38"/>
        </w:numPr>
        <w:rPr>
          <w:ins w:id="634" w:author="Rama Olson" w:date="2017-06-15T22:09:00Z"/>
          <w:rFonts w:cs="Arial"/>
          <w:bCs/>
        </w:rPr>
        <w:pPrChange w:id="635" w:author="Rama Olson" w:date="2017-06-15T22:31:00Z">
          <w:pPr/>
        </w:pPrChange>
      </w:pPr>
      <w:ins w:id="636" w:author="Rama Olson" w:date="2017-06-15T22:33:00Z">
        <w:r>
          <w:rPr>
            <w:rFonts w:cs="Arial"/>
            <w:bCs/>
          </w:rPr>
          <w:t>Repeat step 3.</w:t>
        </w:r>
      </w:ins>
    </w:p>
    <w:p w14:paraId="64C4EAE2" w14:textId="2489A209" w:rsidR="00061557" w:rsidRPr="008D0E70" w:rsidDel="005F6932" w:rsidRDefault="00061557" w:rsidP="00061557">
      <w:pPr>
        <w:rPr>
          <w:del w:id="637" w:author="Rama Olson" w:date="2017-12-02T21:26:00Z"/>
          <w:rFonts w:cs="Arial"/>
          <w:bCs/>
          <w:strike/>
          <w:rPrChange w:id="638" w:author="Rama Olson" w:date="2017-06-15T22:10:00Z">
            <w:rPr>
              <w:del w:id="639" w:author="Rama Olson" w:date="2017-12-02T21:26:00Z"/>
              <w:rFonts w:cs="Arial"/>
              <w:bCs/>
            </w:rPr>
          </w:rPrChange>
        </w:rPr>
      </w:pPr>
      <w:del w:id="640" w:author="Rama Olson" w:date="2017-12-02T21:26:00Z">
        <w:r w:rsidRPr="008D0E70" w:rsidDel="005F6932">
          <w:rPr>
            <w:rFonts w:cs="Arial"/>
            <w:bCs/>
            <w:strike/>
            <w:rPrChange w:id="641" w:author="Rama Olson" w:date="2017-06-15T22:10:00Z">
              <w:rPr>
                <w:rFonts w:cs="Arial"/>
                <w:bCs/>
              </w:rPr>
            </w:rPrChange>
          </w:rPr>
          <w:lastRenderedPageBreak/>
          <w:delText>Example algorithm that yields the fare for traveling a given distance in a given time, assuming that the taxi moves at a constant speed:</w:delText>
        </w:r>
      </w:del>
    </w:p>
    <w:p w14:paraId="7173D3F0" w14:textId="4F19EE2A" w:rsidR="00061557" w:rsidRPr="008D0E70" w:rsidDel="005F6932" w:rsidRDefault="00061557" w:rsidP="00061557">
      <w:pPr>
        <w:rPr>
          <w:del w:id="642" w:author="Rama Olson" w:date="2017-12-02T21:26:00Z"/>
          <w:rFonts w:cs="Arial"/>
          <w:bCs/>
          <w:strike/>
          <w:rPrChange w:id="643" w:author="Rama Olson" w:date="2017-06-15T22:10:00Z">
            <w:rPr>
              <w:del w:id="644" w:author="Rama Olson" w:date="2017-12-02T21:26:00Z"/>
              <w:rFonts w:cs="Arial"/>
              <w:bCs/>
            </w:rPr>
          </w:rPrChange>
        </w:rPr>
      </w:pPr>
    </w:p>
    <w:p w14:paraId="0396975A" w14:textId="1941AF04" w:rsidR="00061557" w:rsidRPr="008D0E70" w:rsidDel="005F6932" w:rsidRDefault="00061557" w:rsidP="00061557">
      <w:pPr>
        <w:rPr>
          <w:del w:id="645" w:author="Rama Olson" w:date="2017-12-02T21:26:00Z"/>
          <w:rFonts w:cs="Arial"/>
          <w:bCs/>
          <w:strike/>
          <w:rPrChange w:id="646" w:author="Rama Olson" w:date="2017-06-15T22:10:00Z">
            <w:rPr>
              <w:del w:id="647" w:author="Rama Olson" w:date="2017-12-02T21:26:00Z"/>
              <w:rFonts w:cs="Arial"/>
              <w:bCs/>
            </w:rPr>
          </w:rPrChange>
        </w:rPr>
      </w:pPr>
      <w:del w:id="648" w:author="Rama Olson" w:date="2017-12-02T21:26:00Z">
        <w:r w:rsidRPr="008D0E70" w:rsidDel="005F6932">
          <w:rPr>
            <w:rFonts w:cs="Arial"/>
            <w:bCs/>
            <w:strike/>
            <w:rPrChange w:id="649" w:author="Rama Olson" w:date="2017-06-15T22:10:00Z">
              <w:rPr>
                <w:rFonts w:cs="Arial"/>
                <w:bCs/>
              </w:rPr>
            </w:rPrChange>
          </w:rPr>
          <w:delText xml:space="preserve">We have two inputs: </w:delText>
        </w:r>
      </w:del>
    </w:p>
    <w:p w14:paraId="4339003B" w14:textId="4FE3D329" w:rsidR="00061557" w:rsidRPr="008D0E70" w:rsidDel="005F6932" w:rsidRDefault="00061557" w:rsidP="00061557">
      <w:pPr>
        <w:numPr>
          <w:ilvl w:val="0"/>
          <w:numId w:val="29"/>
        </w:numPr>
        <w:rPr>
          <w:del w:id="650" w:author="Rama Olson" w:date="2017-12-02T21:26:00Z"/>
          <w:rFonts w:cs="Arial"/>
          <w:bCs/>
          <w:strike/>
          <w:rPrChange w:id="651" w:author="Rama Olson" w:date="2017-06-15T22:10:00Z">
            <w:rPr>
              <w:del w:id="652" w:author="Rama Olson" w:date="2017-12-02T21:26:00Z"/>
              <w:rFonts w:cs="Arial"/>
              <w:bCs/>
            </w:rPr>
          </w:rPrChange>
        </w:rPr>
      </w:pPr>
      <w:del w:id="653" w:author="Rama Olson" w:date="2017-12-02T21:26:00Z">
        <w:r w:rsidRPr="008D0E70" w:rsidDel="005F6932">
          <w:rPr>
            <w:rFonts w:cs="Arial"/>
            <w:bCs/>
            <w:strike/>
            <w:rPrChange w:id="654" w:author="Rama Olson" w:date="2017-06-15T22:10:00Z">
              <w:rPr>
                <w:rFonts w:cs="Arial"/>
                <w:bCs/>
              </w:rPr>
            </w:rPrChange>
          </w:rPr>
          <w:delText>travel distance (in miles)</w:delText>
        </w:r>
      </w:del>
    </w:p>
    <w:p w14:paraId="7CCABB89" w14:textId="1F171031" w:rsidR="00061557" w:rsidRPr="008D0E70" w:rsidDel="005F6932" w:rsidRDefault="00061557" w:rsidP="00061557">
      <w:pPr>
        <w:numPr>
          <w:ilvl w:val="0"/>
          <w:numId w:val="29"/>
        </w:numPr>
        <w:rPr>
          <w:del w:id="655" w:author="Rama Olson" w:date="2017-12-02T21:26:00Z"/>
          <w:rFonts w:cs="Arial"/>
          <w:bCs/>
          <w:strike/>
          <w:rPrChange w:id="656" w:author="Rama Olson" w:date="2017-06-15T22:10:00Z">
            <w:rPr>
              <w:del w:id="657" w:author="Rama Olson" w:date="2017-12-02T21:26:00Z"/>
              <w:rFonts w:cs="Arial"/>
              <w:bCs/>
            </w:rPr>
          </w:rPrChange>
        </w:rPr>
      </w:pPr>
      <w:del w:id="658" w:author="Rama Olson" w:date="2017-12-02T21:26:00Z">
        <w:r w:rsidRPr="008D0E70" w:rsidDel="005F6932">
          <w:rPr>
            <w:rFonts w:cs="Arial"/>
            <w:bCs/>
            <w:strike/>
            <w:rPrChange w:id="659" w:author="Rama Olson" w:date="2017-06-15T22:10:00Z">
              <w:rPr>
                <w:rFonts w:cs="Arial"/>
                <w:bCs/>
              </w:rPr>
            </w:rPrChange>
          </w:rPr>
          <w:delText>travel time (in minutes)</w:delText>
        </w:r>
      </w:del>
    </w:p>
    <w:p w14:paraId="08896A63" w14:textId="52D4EB76" w:rsidR="00061557" w:rsidRPr="008D0E70" w:rsidDel="005F6932" w:rsidRDefault="00061557" w:rsidP="00061557">
      <w:pPr>
        <w:rPr>
          <w:del w:id="660" w:author="Rama Olson" w:date="2017-12-02T21:26:00Z"/>
          <w:rFonts w:cs="Arial"/>
          <w:bCs/>
          <w:strike/>
          <w:rPrChange w:id="661" w:author="Rama Olson" w:date="2017-06-15T22:10:00Z">
            <w:rPr>
              <w:del w:id="662" w:author="Rama Olson" w:date="2017-12-02T21:26:00Z"/>
              <w:rFonts w:cs="Arial"/>
              <w:bCs/>
            </w:rPr>
          </w:rPrChange>
        </w:rPr>
      </w:pPr>
    </w:p>
    <w:p w14:paraId="1AC315EF" w14:textId="0D3A7B02" w:rsidR="00061557" w:rsidRPr="008D0E70" w:rsidDel="005F6932" w:rsidRDefault="00061557" w:rsidP="00061557">
      <w:pPr>
        <w:rPr>
          <w:del w:id="663" w:author="Rama Olson" w:date="2017-12-02T21:26:00Z"/>
          <w:rStyle w:val="Pseudo"/>
          <w:strike/>
          <w:rPrChange w:id="664" w:author="Rama Olson" w:date="2017-06-15T22:10:00Z">
            <w:rPr>
              <w:del w:id="665" w:author="Rama Olson" w:date="2017-12-02T21:26:00Z"/>
              <w:rStyle w:val="Pseudo"/>
            </w:rPr>
          </w:rPrChange>
        </w:rPr>
      </w:pPr>
      <w:del w:id="666" w:author="Rama Olson" w:date="2017-12-02T21:26:00Z">
        <w:r w:rsidRPr="008D0E70" w:rsidDel="005F6932">
          <w:rPr>
            <w:rStyle w:val="Pseudo"/>
            <w:strike/>
            <w:rPrChange w:id="667" w:author="Rama Olson" w:date="2017-06-15T22:10:00Z">
              <w:rPr>
                <w:rStyle w:val="Pseudo"/>
              </w:rPr>
            </w:rPrChange>
          </w:rPr>
          <w:delText>travel speed = travel distance / travel time</w:delText>
        </w:r>
      </w:del>
    </w:p>
    <w:p w14:paraId="492D2D9E" w14:textId="306A9C5E" w:rsidR="00061557" w:rsidRPr="008D0E70" w:rsidDel="005F6932" w:rsidRDefault="00061557" w:rsidP="00061557">
      <w:pPr>
        <w:rPr>
          <w:del w:id="668" w:author="Rama Olson" w:date="2017-12-02T21:26:00Z"/>
          <w:rStyle w:val="Pseudo"/>
          <w:strike/>
          <w:rPrChange w:id="669" w:author="Rama Olson" w:date="2017-06-15T22:10:00Z">
            <w:rPr>
              <w:del w:id="670" w:author="Rama Olson" w:date="2017-12-02T21:26:00Z"/>
              <w:rStyle w:val="Pseudo"/>
            </w:rPr>
          </w:rPrChange>
        </w:rPr>
      </w:pPr>
      <w:del w:id="671" w:author="Rama Olson" w:date="2017-12-02T21:26:00Z">
        <w:r w:rsidRPr="008D0E70" w:rsidDel="005F6932">
          <w:rPr>
            <w:rStyle w:val="Pseudo"/>
            <w:strike/>
            <w:rPrChange w:id="672" w:author="Rama Olson" w:date="2017-06-15T22:10:00Z">
              <w:rPr>
                <w:rStyle w:val="Pseudo"/>
              </w:rPr>
            </w:rPrChange>
          </w:rPr>
          <w:delText>if travel speed &gt;= 0.2</w:delText>
        </w:r>
      </w:del>
    </w:p>
    <w:p w14:paraId="653BDE4A" w14:textId="0E2B438C" w:rsidR="00061557" w:rsidRPr="008D0E70" w:rsidDel="005F6932" w:rsidRDefault="00061557" w:rsidP="00061557">
      <w:pPr>
        <w:rPr>
          <w:del w:id="673" w:author="Rama Olson" w:date="2017-12-02T21:26:00Z"/>
          <w:rStyle w:val="Pseudo"/>
          <w:strike/>
          <w:rPrChange w:id="674" w:author="Rama Olson" w:date="2017-06-15T22:10:00Z">
            <w:rPr>
              <w:del w:id="675" w:author="Rama Olson" w:date="2017-12-02T21:26:00Z"/>
              <w:rStyle w:val="Pseudo"/>
            </w:rPr>
          </w:rPrChange>
        </w:rPr>
      </w:pPr>
      <w:del w:id="676" w:author="Rama Olson" w:date="2017-12-02T21:26:00Z">
        <w:r w:rsidRPr="008D0E70" w:rsidDel="005F6932">
          <w:rPr>
            <w:rStyle w:val="Pseudo"/>
            <w:strike/>
            <w:rPrChange w:id="677" w:author="Rama Olson" w:date="2017-06-15T22:10:00Z">
              <w:rPr>
                <w:rStyle w:val="Pseudo"/>
              </w:rPr>
            </w:rPrChange>
          </w:rPr>
          <w:delText xml:space="preserve">   total cost = 3.10 + 0.45 * (5 * travel distance - 1)</w:delText>
        </w:r>
      </w:del>
    </w:p>
    <w:p w14:paraId="44CB9932" w14:textId="01FD7869" w:rsidR="00061557" w:rsidRPr="008D0E70" w:rsidDel="005F6932" w:rsidRDefault="00061557" w:rsidP="00061557">
      <w:pPr>
        <w:rPr>
          <w:del w:id="678" w:author="Rama Olson" w:date="2017-12-02T21:26:00Z"/>
          <w:rStyle w:val="Pseudo"/>
          <w:strike/>
          <w:rPrChange w:id="679" w:author="Rama Olson" w:date="2017-06-15T22:10:00Z">
            <w:rPr>
              <w:del w:id="680" w:author="Rama Olson" w:date="2017-12-02T21:26:00Z"/>
              <w:rStyle w:val="Pseudo"/>
            </w:rPr>
          </w:rPrChange>
        </w:rPr>
      </w:pPr>
      <w:del w:id="681" w:author="Rama Olson" w:date="2017-12-02T21:26:00Z">
        <w:r w:rsidRPr="008D0E70" w:rsidDel="005F6932">
          <w:rPr>
            <w:rStyle w:val="Pseudo"/>
            <w:strike/>
            <w:rPrChange w:id="682" w:author="Rama Olson" w:date="2017-06-15T22:10:00Z">
              <w:rPr>
                <w:rStyle w:val="Pseudo"/>
              </w:rPr>
            </w:rPrChange>
          </w:rPr>
          <w:delText>else</w:delText>
        </w:r>
      </w:del>
    </w:p>
    <w:p w14:paraId="51C0E49C" w14:textId="6890B949" w:rsidR="00061557" w:rsidRPr="008D0E70" w:rsidDel="005F6932" w:rsidRDefault="00061557" w:rsidP="00061557">
      <w:pPr>
        <w:rPr>
          <w:del w:id="683" w:author="Rama Olson" w:date="2017-12-02T21:26:00Z"/>
          <w:rFonts w:cs="Arial"/>
          <w:bCs/>
          <w:strike/>
          <w:rPrChange w:id="684" w:author="Rama Olson" w:date="2017-06-15T22:10:00Z">
            <w:rPr>
              <w:del w:id="685" w:author="Rama Olson" w:date="2017-12-02T21:26:00Z"/>
              <w:rFonts w:cs="Arial"/>
              <w:bCs/>
            </w:rPr>
          </w:rPrChange>
        </w:rPr>
      </w:pPr>
      <w:del w:id="686" w:author="Rama Olson" w:date="2017-12-02T21:26:00Z">
        <w:r w:rsidRPr="008D0E70" w:rsidDel="005F6932">
          <w:rPr>
            <w:rStyle w:val="Pseudo"/>
            <w:strike/>
            <w:rPrChange w:id="687" w:author="Rama Olson" w:date="2017-06-15T22:10:00Z">
              <w:rPr>
                <w:rStyle w:val="Pseudo"/>
              </w:rPr>
            </w:rPrChange>
          </w:rPr>
          <w:delText xml:space="preserve">   total cost = 3.10 + 0.45 * (travel time - 1)</w:delText>
        </w:r>
      </w:del>
    </w:p>
    <w:p w14:paraId="700F1F84" w14:textId="13210D26" w:rsidR="00061557" w:rsidRPr="00744224" w:rsidDel="005F6932" w:rsidRDefault="00061557" w:rsidP="00061557">
      <w:pPr>
        <w:rPr>
          <w:del w:id="688" w:author="Rama Olson" w:date="2017-12-02T21:26:00Z"/>
          <w:rFonts w:cs="Arial"/>
          <w:b/>
          <w:bCs/>
        </w:rPr>
      </w:pPr>
    </w:p>
    <w:p w14:paraId="0F390BE8" w14:textId="7602264B" w:rsidR="00061557" w:rsidRPr="00744224" w:rsidDel="005F6932" w:rsidRDefault="00061557" w:rsidP="00061557">
      <w:pPr>
        <w:ind w:left="720"/>
        <w:rPr>
          <w:del w:id="689" w:author="Rama Olson" w:date="2017-12-02T21:26:00Z"/>
          <w:rStyle w:val="Pseudo"/>
        </w:rPr>
      </w:pPr>
    </w:p>
    <w:p w14:paraId="517F4AE0" w14:textId="2734C0D1" w:rsidR="00265302" w:rsidRDefault="00061557" w:rsidP="005F523D">
      <w:pPr>
        <w:rPr>
          <w:ins w:id="690" w:author="Rama Olson" w:date="2017-06-21T02:20:00Z"/>
          <w:rFonts w:cs="Arial"/>
          <w:bCs/>
        </w:rPr>
      </w:pPr>
      <w:r w:rsidRPr="00744224">
        <w:rPr>
          <w:rFonts w:cs="Arial"/>
          <w:b/>
        </w:rPr>
        <w:t xml:space="preserve">Solution R1.21: </w:t>
      </w:r>
      <w:r w:rsidRPr="00744224">
        <w:rPr>
          <w:rFonts w:cs="Arial"/>
          <w:bCs/>
        </w:rPr>
        <w:t xml:space="preserve"> </w:t>
      </w:r>
      <w:ins w:id="691" w:author="Rama Olson" w:date="2017-06-21T02:20:00Z">
        <w:r w:rsidR="005F523D">
          <w:rPr>
            <w:rFonts w:cs="Arial"/>
            <w:bCs/>
          </w:rPr>
          <w:t>Example algorithm to create a concentric tile pattern of alternating white and black squares:</w:t>
        </w:r>
      </w:ins>
    </w:p>
    <w:p w14:paraId="1405FF52" w14:textId="77777777" w:rsidR="00A34573" w:rsidRDefault="005F523D">
      <w:pPr>
        <w:pStyle w:val="ListParagraph"/>
        <w:numPr>
          <w:ilvl w:val="0"/>
          <w:numId w:val="40"/>
        </w:numPr>
        <w:rPr>
          <w:ins w:id="692" w:author="Rama Olson" w:date="2017-06-21T02:30:00Z"/>
          <w:rFonts w:cs="Arial"/>
          <w:bCs/>
        </w:rPr>
        <w:pPrChange w:id="693" w:author="Rama Olson" w:date="2017-06-21T02:22:00Z">
          <w:pPr/>
        </w:pPrChange>
      </w:pPr>
      <w:ins w:id="694" w:author="Rama Olson" w:date="2017-06-21T02:25:00Z">
        <w:r>
          <w:rPr>
            <w:rFonts w:cs="Arial"/>
            <w:bCs/>
          </w:rPr>
          <w:t xml:space="preserve">From left to right, </w:t>
        </w:r>
      </w:ins>
    </w:p>
    <w:p w14:paraId="6DAD6089" w14:textId="4520A702" w:rsidR="005F523D" w:rsidRDefault="005F523D">
      <w:pPr>
        <w:pStyle w:val="ListParagraph"/>
        <w:numPr>
          <w:ilvl w:val="1"/>
          <w:numId w:val="40"/>
        </w:numPr>
        <w:rPr>
          <w:ins w:id="695" w:author="Rama Olson" w:date="2017-06-21T02:29:00Z"/>
          <w:rFonts w:cs="Arial"/>
          <w:bCs/>
        </w:rPr>
        <w:pPrChange w:id="696" w:author="Rama Olson" w:date="2017-06-21T02:30:00Z">
          <w:pPr/>
        </w:pPrChange>
      </w:pPr>
      <w:ins w:id="697" w:author="Rama Olson" w:date="2017-06-21T02:22:00Z">
        <w:r>
          <w:rPr>
            <w:rFonts w:cs="Arial"/>
            <w:bCs/>
          </w:rPr>
          <w:t xml:space="preserve">place </w:t>
        </w:r>
      </w:ins>
      <w:ins w:id="698" w:author="Rama Olson" w:date="2017-06-21T02:25:00Z">
        <w:r w:rsidR="00A34573">
          <w:rPr>
            <w:rFonts w:cs="Arial"/>
            <w:bCs/>
          </w:rPr>
          <w:t>eleven</w:t>
        </w:r>
      </w:ins>
      <w:ins w:id="699" w:author="Rama Olson" w:date="2017-06-21T02:22:00Z">
        <w:r>
          <w:rPr>
            <w:rFonts w:cs="Arial"/>
            <w:bCs/>
          </w:rPr>
          <w:t xml:space="preserve"> black tiles in a row.</w:t>
        </w:r>
      </w:ins>
    </w:p>
    <w:p w14:paraId="3EFF30B0" w14:textId="1830DC0B" w:rsidR="00A34573" w:rsidRDefault="00A34573">
      <w:pPr>
        <w:pStyle w:val="ListParagraph"/>
        <w:numPr>
          <w:ilvl w:val="0"/>
          <w:numId w:val="40"/>
        </w:numPr>
        <w:rPr>
          <w:ins w:id="700" w:author="Rama Olson" w:date="2017-06-21T02:22:00Z"/>
          <w:rFonts w:cs="Arial"/>
          <w:bCs/>
        </w:rPr>
        <w:pPrChange w:id="701" w:author="Rama Olson" w:date="2017-06-21T02:22:00Z">
          <w:pPr/>
        </w:pPrChange>
      </w:pPr>
      <w:ins w:id="702" w:author="Rama Olson" w:date="2017-06-21T02:29:00Z">
        <w:r>
          <w:rPr>
            <w:rFonts w:cs="Arial"/>
            <w:bCs/>
          </w:rPr>
          <w:t>Move down one row.</w:t>
        </w:r>
      </w:ins>
    </w:p>
    <w:p w14:paraId="56146352" w14:textId="22B12747" w:rsidR="005F523D" w:rsidRDefault="005F523D">
      <w:pPr>
        <w:pStyle w:val="ListParagraph"/>
        <w:numPr>
          <w:ilvl w:val="0"/>
          <w:numId w:val="40"/>
        </w:numPr>
        <w:rPr>
          <w:ins w:id="703" w:author="Rama Olson" w:date="2017-06-21T02:23:00Z"/>
          <w:rFonts w:cs="Arial"/>
          <w:bCs/>
        </w:rPr>
        <w:pPrChange w:id="704" w:author="Rama Olson" w:date="2017-06-21T02:22:00Z">
          <w:pPr/>
        </w:pPrChange>
      </w:pPr>
      <w:ins w:id="705" w:author="Rama Olson" w:date="2017-06-21T02:23:00Z">
        <w:r>
          <w:rPr>
            <w:rFonts w:cs="Arial"/>
            <w:bCs/>
          </w:rPr>
          <w:t>Start over, right below the left-most tile.</w:t>
        </w:r>
      </w:ins>
    </w:p>
    <w:p w14:paraId="56A3B78A" w14:textId="77777777" w:rsidR="00A34573" w:rsidRDefault="005F523D">
      <w:pPr>
        <w:pStyle w:val="ListParagraph"/>
        <w:numPr>
          <w:ilvl w:val="0"/>
          <w:numId w:val="40"/>
        </w:numPr>
        <w:rPr>
          <w:ins w:id="706" w:author="Rama Olson" w:date="2017-06-21T02:31:00Z"/>
          <w:rFonts w:cs="Arial"/>
          <w:bCs/>
        </w:rPr>
        <w:pPrChange w:id="707" w:author="Rama Olson" w:date="2017-06-21T02:22:00Z">
          <w:pPr/>
        </w:pPrChange>
      </w:pPr>
      <w:ins w:id="708" w:author="Rama Olson" w:date="2017-06-21T02:25:00Z">
        <w:r>
          <w:rPr>
            <w:rFonts w:cs="Arial"/>
            <w:bCs/>
          </w:rPr>
          <w:t xml:space="preserve">From left to right, </w:t>
        </w:r>
      </w:ins>
    </w:p>
    <w:p w14:paraId="067C16D7" w14:textId="77777777" w:rsidR="00A34573" w:rsidRDefault="005F523D">
      <w:pPr>
        <w:pStyle w:val="ListParagraph"/>
        <w:numPr>
          <w:ilvl w:val="1"/>
          <w:numId w:val="40"/>
        </w:numPr>
        <w:rPr>
          <w:ins w:id="709" w:author="Rama Olson" w:date="2017-06-21T02:31:00Z"/>
          <w:rFonts w:cs="Arial"/>
          <w:bCs/>
        </w:rPr>
        <w:pPrChange w:id="710" w:author="Rama Olson" w:date="2017-06-21T02:31:00Z">
          <w:pPr/>
        </w:pPrChange>
      </w:pPr>
      <w:ins w:id="711" w:author="Rama Olson" w:date="2017-06-21T02:23:00Z">
        <w:r>
          <w:rPr>
            <w:rFonts w:cs="Arial"/>
            <w:bCs/>
          </w:rPr>
          <w:t>place a black tile</w:t>
        </w:r>
      </w:ins>
      <w:ins w:id="712" w:author="Rama Olson" w:date="2017-06-21T02:24:00Z">
        <w:r w:rsidR="00A34573">
          <w:rPr>
            <w:rFonts w:cs="Arial"/>
            <w:bCs/>
          </w:rPr>
          <w:t xml:space="preserve">, </w:t>
        </w:r>
      </w:ins>
    </w:p>
    <w:p w14:paraId="15D62119" w14:textId="77777777" w:rsidR="00A34573" w:rsidRDefault="00A34573">
      <w:pPr>
        <w:pStyle w:val="ListParagraph"/>
        <w:numPr>
          <w:ilvl w:val="1"/>
          <w:numId w:val="40"/>
        </w:numPr>
        <w:rPr>
          <w:ins w:id="713" w:author="Rama Olson" w:date="2017-06-21T02:31:00Z"/>
          <w:rFonts w:cs="Arial"/>
          <w:bCs/>
        </w:rPr>
        <w:pPrChange w:id="714" w:author="Rama Olson" w:date="2017-06-21T02:31:00Z">
          <w:pPr/>
        </w:pPrChange>
      </w:pPr>
      <w:ins w:id="715" w:author="Rama Olson" w:date="2017-06-21T02:24:00Z">
        <w:r>
          <w:rPr>
            <w:rFonts w:cs="Arial"/>
            <w:bCs/>
          </w:rPr>
          <w:t>then nine</w:t>
        </w:r>
        <w:r w:rsidR="005F523D">
          <w:rPr>
            <w:rFonts w:cs="Arial"/>
            <w:bCs/>
          </w:rPr>
          <w:t xml:space="preserve"> white tiles, </w:t>
        </w:r>
      </w:ins>
    </w:p>
    <w:p w14:paraId="6A6AEA73" w14:textId="52C0898F" w:rsidR="005F523D" w:rsidRDefault="005F523D">
      <w:pPr>
        <w:pStyle w:val="ListParagraph"/>
        <w:numPr>
          <w:ilvl w:val="1"/>
          <w:numId w:val="40"/>
        </w:numPr>
        <w:rPr>
          <w:ins w:id="716" w:author="Rama Olson" w:date="2017-06-21T02:25:00Z"/>
          <w:rFonts w:cs="Arial"/>
          <w:bCs/>
        </w:rPr>
        <w:pPrChange w:id="717" w:author="Rama Olson" w:date="2017-06-21T02:31:00Z">
          <w:pPr/>
        </w:pPrChange>
      </w:pPr>
      <w:ins w:id="718" w:author="Rama Olson" w:date="2017-06-21T02:24:00Z">
        <w:r>
          <w:rPr>
            <w:rFonts w:cs="Arial"/>
            <w:bCs/>
          </w:rPr>
          <w:t>then a black tile.</w:t>
        </w:r>
      </w:ins>
    </w:p>
    <w:p w14:paraId="6E3F3208" w14:textId="6C99095A" w:rsidR="005F523D" w:rsidRDefault="00A34573">
      <w:pPr>
        <w:pStyle w:val="ListParagraph"/>
        <w:numPr>
          <w:ilvl w:val="0"/>
          <w:numId w:val="40"/>
        </w:numPr>
        <w:rPr>
          <w:ins w:id="719" w:author="Rama Olson" w:date="2017-06-21T02:29:00Z"/>
          <w:rFonts w:cs="Arial"/>
          <w:bCs/>
        </w:rPr>
        <w:pPrChange w:id="720" w:author="Rama Olson" w:date="2017-06-21T02:22:00Z">
          <w:pPr/>
        </w:pPrChange>
      </w:pPr>
      <w:ins w:id="721" w:author="Rama Olson" w:date="2017-06-21T02:29:00Z">
        <w:r>
          <w:rPr>
            <w:rFonts w:cs="Arial"/>
            <w:bCs/>
          </w:rPr>
          <w:t>Move down one row.</w:t>
        </w:r>
      </w:ins>
    </w:p>
    <w:p w14:paraId="57B241F4" w14:textId="2F9FF46E" w:rsidR="00A34573" w:rsidRDefault="00A34573">
      <w:pPr>
        <w:pStyle w:val="ListParagraph"/>
        <w:numPr>
          <w:ilvl w:val="0"/>
          <w:numId w:val="40"/>
        </w:numPr>
        <w:rPr>
          <w:ins w:id="722" w:author="Rama Olson" w:date="2017-06-21T02:29:00Z"/>
          <w:rFonts w:cs="Arial"/>
          <w:bCs/>
        </w:rPr>
        <w:pPrChange w:id="723" w:author="Rama Olson" w:date="2017-06-21T02:22:00Z">
          <w:pPr/>
        </w:pPrChange>
      </w:pPr>
      <w:ins w:id="724" w:author="Rama Olson" w:date="2017-06-21T02:29:00Z">
        <w:r>
          <w:rPr>
            <w:rFonts w:cs="Arial"/>
            <w:bCs/>
          </w:rPr>
          <w:t>Start over, right below the left-most tile.</w:t>
        </w:r>
      </w:ins>
    </w:p>
    <w:p w14:paraId="1D83D06F" w14:textId="77777777" w:rsidR="00A34573" w:rsidRDefault="00A34573">
      <w:pPr>
        <w:pStyle w:val="ListParagraph"/>
        <w:numPr>
          <w:ilvl w:val="0"/>
          <w:numId w:val="40"/>
        </w:numPr>
        <w:rPr>
          <w:ins w:id="725" w:author="Rama Olson" w:date="2017-06-21T02:31:00Z"/>
          <w:rFonts w:cs="Arial"/>
          <w:bCs/>
        </w:rPr>
        <w:pPrChange w:id="726" w:author="Rama Olson" w:date="2017-06-21T02:22:00Z">
          <w:pPr/>
        </w:pPrChange>
      </w:pPr>
      <w:ins w:id="727" w:author="Rama Olson" w:date="2017-06-21T02:30:00Z">
        <w:r>
          <w:rPr>
            <w:rFonts w:cs="Arial"/>
            <w:bCs/>
          </w:rPr>
          <w:t xml:space="preserve">From left to right, </w:t>
        </w:r>
      </w:ins>
    </w:p>
    <w:p w14:paraId="33FD52F0" w14:textId="77777777" w:rsidR="00A34573" w:rsidRDefault="00A34573">
      <w:pPr>
        <w:pStyle w:val="ListParagraph"/>
        <w:numPr>
          <w:ilvl w:val="1"/>
          <w:numId w:val="40"/>
        </w:numPr>
        <w:rPr>
          <w:ins w:id="728" w:author="Rama Olson" w:date="2017-06-21T02:31:00Z"/>
          <w:rFonts w:cs="Arial"/>
          <w:bCs/>
        </w:rPr>
        <w:pPrChange w:id="729" w:author="Rama Olson" w:date="2017-06-21T02:31:00Z">
          <w:pPr/>
        </w:pPrChange>
      </w:pPr>
      <w:ins w:id="730" w:author="Rama Olson" w:date="2017-06-21T02:30:00Z">
        <w:r>
          <w:rPr>
            <w:rFonts w:cs="Arial"/>
            <w:bCs/>
          </w:rPr>
          <w:t xml:space="preserve">place a black tile, </w:t>
        </w:r>
      </w:ins>
    </w:p>
    <w:p w14:paraId="5B290A5B" w14:textId="55173D58" w:rsidR="00A34573" w:rsidRDefault="00A34573">
      <w:pPr>
        <w:pStyle w:val="ListParagraph"/>
        <w:numPr>
          <w:ilvl w:val="1"/>
          <w:numId w:val="40"/>
        </w:numPr>
        <w:rPr>
          <w:ins w:id="731" w:author="Rama Olson" w:date="2017-06-21T02:31:00Z"/>
          <w:rFonts w:cs="Arial"/>
          <w:bCs/>
        </w:rPr>
        <w:pPrChange w:id="732" w:author="Rama Olson" w:date="2017-06-21T02:31:00Z">
          <w:pPr/>
        </w:pPrChange>
      </w:pPr>
      <w:ins w:id="733" w:author="Rama Olson" w:date="2017-06-21T02:31:00Z">
        <w:r>
          <w:rPr>
            <w:rFonts w:cs="Arial"/>
            <w:bCs/>
          </w:rPr>
          <w:t xml:space="preserve">then </w:t>
        </w:r>
      </w:ins>
      <w:ins w:id="734" w:author="Rama Olson" w:date="2017-06-21T02:30:00Z">
        <w:r>
          <w:rPr>
            <w:rFonts w:cs="Arial"/>
            <w:bCs/>
          </w:rPr>
          <w:t xml:space="preserve">a white tile, </w:t>
        </w:r>
      </w:ins>
    </w:p>
    <w:p w14:paraId="061314F4" w14:textId="64CF56E7" w:rsidR="00A34573" w:rsidRDefault="00A34573">
      <w:pPr>
        <w:pStyle w:val="ListParagraph"/>
        <w:numPr>
          <w:ilvl w:val="1"/>
          <w:numId w:val="40"/>
        </w:numPr>
        <w:rPr>
          <w:ins w:id="735" w:author="Rama Olson" w:date="2017-06-21T02:31:00Z"/>
          <w:rFonts w:cs="Arial"/>
          <w:bCs/>
        </w:rPr>
        <w:pPrChange w:id="736" w:author="Rama Olson" w:date="2017-06-21T02:31:00Z">
          <w:pPr/>
        </w:pPrChange>
      </w:pPr>
      <w:ins w:id="737" w:author="Rama Olson" w:date="2017-06-21T02:31:00Z">
        <w:r>
          <w:rPr>
            <w:rFonts w:cs="Arial"/>
            <w:bCs/>
          </w:rPr>
          <w:t xml:space="preserve">then </w:t>
        </w:r>
      </w:ins>
      <w:ins w:id="738" w:author="Rama Olson" w:date="2017-06-21T02:30:00Z">
        <w:r>
          <w:rPr>
            <w:rFonts w:cs="Arial"/>
            <w:bCs/>
          </w:rPr>
          <w:t xml:space="preserve">seven black tiles, </w:t>
        </w:r>
      </w:ins>
    </w:p>
    <w:p w14:paraId="4FA71416" w14:textId="77777777" w:rsidR="00A34573" w:rsidRDefault="00A34573">
      <w:pPr>
        <w:pStyle w:val="ListParagraph"/>
        <w:numPr>
          <w:ilvl w:val="1"/>
          <w:numId w:val="40"/>
        </w:numPr>
        <w:rPr>
          <w:ins w:id="739" w:author="Rama Olson" w:date="2017-06-21T02:31:00Z"/>
          <w:rFonts w:cs="Arial"/>
          <w:bCs/>
        </w:rPr>
        <w:pPrChange w:id="740" w:author="Rama Olson" w:date="2017-06-21T02:31:00Z">
          <w:pPr/>
        </w:pPrChange>
      </w:pPr>
      <w:ins w:id="741" w:author="Rama Olson" w:date="2017-06-21T02:30:00Z">
        <w:r>
          <w:rPr>
            <w:rFonts w:cs="Arial"/>
            <w:bCs/>
          </w:rPr>
          <w:t xml:space="preserve">then a white tile, </w:t>
        </w:r>
      </w:ins>
    </w:p>
    <w:p w14:paraId="5E063805" w14:textId="57BA5EE4" w:rsidR="00A34573" w:rsidRDefault="00A34573">
      <w:pPr>
        <w:pStyle w:val="ListParagraph"/>
        <w:numPr>
          <w:ilvl w:val="1"/>
          <w:numId w:val="40"/>
        </w:numPr>
        <w:rPr>
          <w:ins w:id="742" w:author="Rama Olson" w:date="2017-06-21T02:31:00Z"/>
          <w:rFonts w:cs="Arial"/>
          <w:bCs/>
        </w:rPr>
        <w:pPrChange w:id="743" w:author="Rama Olson" w:date="2017-06-21T02:31:00Z">
          <w:pPr/>
        </w:pPrChange>
      </w:pPr>
      <w:ins w:id="744" w:author="Rama Olson" w:date="2017-06-21T02:30:00Z">
        <w:r>
          <w:rPr>
            <w:rFonts w:cs="Arial"/>
            <w:bCs/>
          </w:rPr>
          <w:t>then a black tile.</w:t>
        </w:r>
      </w:ins>
    </w:p>
    <w:p w14:paraId="320830D7" w14:textId="77777777" w:rsidR="00A34573" w:rsidRDefault="00A34573" w:rsidP="00A34573">
      <w:pPr>
        <w:pStyle w:val="ListParagraph"/>
        <w:numPr>
          <w:ilvl w:val="0"/>
          <w:numId w:val="40"/>
        </w:numPr>
        <w:rPr>
          <w:ins w:id="745" w:author="Rama Olson" w:date="2017-06-21T02:31:00Z"/>
          <w:rFonts w:cs="Arial"/>
          <w:bCs/>
        </w:rPr>
      </w:pPr>
      <w:ins w:id="746" w:author="Rama Olson" w:date="2017-06-21T02:31:00Z">
        <w:r>
          <w:rPr>
            <w:rFonts w:cs="Arial"/>
            <w:bCs/>
          </w:rPr>
          <w:t>Move down one row.</w:t>
        </w:r>
      </w:ins>
    </w:p>
    <w:p w14:paraId="7F467295" w14:textId="77777777" w:rsidR="00A34573" w:rsidRDefault="00A34573" w:rsidP="00A34573">
      <w:pPr>
        <w:pStyle w:val="ListParagraph"/>
        <w:numPr>
          <w:ilvl w:val="0"/>
          <w:numId w:val="40"/>
        </w:numPr>
        <w:rPr>
          <w:ins w:id="747" w:author="Rama Olson" w:date="2017-06-21T02:31:00Z"/>
          <w:rFonts w:cs="Arial"/>
          <w:bCs/>
        </w:rPr>
      </w:pPr>
      <w:ins w:id="748" w:author="Rama Olson" w:date="2017-06-21T02:31:00Z">
        <w:r>
          <w:rPr>
            <w:rFonts w:cs="Arial"/>
            <w:bCs/>
          </w:rPr>
          <w:t>Start over, right below the left-most tile.</w:t>
        </w:r>
      </w:ins>
    </w:p>
    <w:p w14:paraId="4CA6AD19" w14:textId="77777777" w:rsidR="00A34573" w:rsidRDefault="00A34573" w:rsidP="00A34573">
      <w:pPr>
        <w:pStyle w:val="ListParagraph"/>
        <w:numPr>
          <w:ilvl w:val="0"/>
          <w:numId w:val="40"/>
        </w:numPr>
        <w:rPr>
          <w:ins w:id="749" w:author="Rama Olson" w:date="2017-06-21T02:31:00Z"/>
          <w:rFonts w:cs="Arial"/>
          <w:bCs/>
        </w:rPr>
      </w:pPr>
      <w:ins w:id="750" w:author="Rama Olson" w:date="2017-06-21T02:31:00Z">
        <w:r>
          <w:rPr>
            <w:rFonts w:cs="Arial"/>
            <w:bCs/>
          </w:rPr>
          <w:t xml:space="preserve">From left to right, </w:t>
        </w:r>
      </w:ins>
    </w:p>
    <w:p w14:paraId="314B725F" w14:textId="77777777" w:rsidR="00A34573" w:rsidRDefault="00A34573" w:rsidP="00A34573">
      <w:pPr>
        <w:pStyle w:val="ListParagraph"/>
        <w:numPr>
          <w:ilvl w:val="1"/>
          <w:numId w:val="40"/>
        </w:numPr>
        <w:rPr>
          <w:ins w:id="751" w:author="Rama Olson" w:date="2017-06-21T02:31:00Z"/>
          <w:rFonts w:cs="Arial"/>
          <w:bCs/>
        </w:rPr>
      </w:pPr>
      <w:ins w:id="752" w:author="Rama Olson" w:date="2017-06-21T02:31:00Z">
        <w:r>
          <w:rPr>
            <w:rFonts w:cs="Arial"/>
            <w:bCs/>
          </w:rPr>
          <w:t xml:space="preserve">place a black tile, </w:t>
        </w:r>
      </w:ins>
    </w:p>
    <w:p w14:paraId="366F7BA2" w14:textId="77777777" w:rsidR="00A34573" w:rsidRDefault="00A34573" w:rsidP="00A34573">
      <w:pPr>
        <w:pStyle w:val="ListParagraph"/>
        <w:numPr>
          <w:ilvl w:val="1"/>
          <w:numId w:val="40"/>
        </w:numPr>
        <w:rPr>
          <w:ins w:id="753" w:author="Rama Olson" w:date="2017-06-21T02:31:00Z"/>
          <w:rFonts w:cs="Arial"/>
          <w:bCs/>
        </w:rPr>
      </w:pPr>
      <w:ins w:id="754" w:author="Rama Olson" w:date="2017-06-21T02:31:00Z">
        <w:r>
          <w:rPr>
            <w:rFonts w:cs="Arial"/>
            <w:bCs/>
          </w:rPr>
          <w:t xml:space="preserve">then a white tile, </w:t>
        </w:r>
      </w:ins>
    </w:p>
    <w:p w14:paraId="25EF0D19" w14:textId="77777777" w:rsidR="00A34573" w:rsidRDefault="00A34573" w:rsidP="00A34573">
      <w:pPr>
        <w:pStyle w:val="ListParagraph"/>
        <w:numPr>
          <w:ilvl w:val="1"/>
          <w:numId w:val="40"/>
        </w:numPr>
        <w:rPr>
          <w:ins w:id="755" w:author="Rama Olson" w:date="2017-06-21T02:32:00Z"/>
          <w:rFonts w:cs="Arial"/>
          <w:bCs/>
        </w:rPr>
      </w:pPr>
      <w:ins w:id="756" w:author="Rama Olson" w:date="2017-06-21T02:31:00Z">
        <w:r>
          <w:rPr>
            <w:rFonts w:cs="Arial"/>
            <w:bCs/>
          </w:rPr>
          <w:t xml:space="preserve">then </w:t>
        </w:r>
      </w:ins>
      <w:ins w:id="757" w:author="Rama Olson" w:date="2017-06-21T02:32:00Z">
        <w:r>
          <w:rPr>
            <w:rFonts w:cs="Arial"/>
            <w:bCs/>
          </w:rPr>
          <w:t>a black tile,</w:t>
        </w:r>
      </w:ins>
    </w:p>
    <w:p w14:paraId="1FAD0955" w14:textId="77777777" w:rsidR="00A34573" w:rsidRDefault="00A34573" w:rsidP="00A34573">
      <w:pPr>
        <w:pStyle w:val="ListParagraph"/>
        <w:numPr>
          <w:ilvl w:val="1"/>
          <w:numId w:val="40"/>
        </w:numPr>
        <w:rPr>
          <w:ins w:id="758" w:author="Rama Olson" w:date="2017-06-21T02:32:00Z"/>
          <w:rFonts w:cs="Arial"/>
          <w:bCs/>
        </w:rPr>
      </w:pPr>
      <w:ins w:id="759" w:author="Rama Olson" w:date="2017-06-21T02:32:00Z">
        <w:r>
          <w:rPr>
            <w:rFonts w:cs="Arial"/>
            <w:bCs/>
          </w:rPr>
          <w:t>then five white tiles,</w:t>
        </w:r>
      </w:ins>
    </w:p>
    <w:p w14:paraId="6DE6B683" w14:textId="70CADAFC" w:rsidR="00A34573" w:rsidRDefault="00A34573" w:rsidP="00A34573">
      <w:pPr>
        <w:pStyle w:val="ListParagraph"/>
        <w:numPr>
          <w:ilvl w:val="1"/>
          <w:numId w:val="40"/>
        </w:numPr>
        <w:rPr>
          <w:ins w:id="760" w:author="Rama Olson" w:date="2017-06-21T02:31:00Z"/>
          <w:rFonts w:cs="Arial"/>
          <w:bCs/>
        </w:rPr>
      </w:pPr>
      <w:ins w:id="761" w:author="Rama Olson" w:date="2017-06-21T02:32:00Z">
        <w:r>
          <w:rPr>
            <w:rFonts w:cs="Arial"/>
            <w:bCs/>
          </w:rPr>
          <w:t xml:space="preserve">then a </w:t>
        </w:r>
      </w:ins>
      <w:ins w:id="762" w:author="Rama Olson" w:date="2017-06-21T02:31:00Z">
        <w:r>
          <w:rPr>
            <w:rFonts w:cs="Arial"/>
            <w:bCs/>
          </w:rPr>
          <w:t xml:space="preserve">black tile, </w:t>
        </w:r>
      </w:ins>
    </w:p>
    <w:p w14:paraId="46F4B66D" w14:textId="5A555A93" w:rsidR="00A34573" w:rsidRDefault="00A34573" w:rsidP="00A34573">
      <w:pPr>
        <w:pStyle w:val="ListParagraph"/>
        <w:numPr>
          <w:ilvl w:val="1"/>
          <w:numId w:val="40"/>
        </w:numPr>
        <w:rPr>
          <w:ins w:id="763" w:author="Rama Olson" w:date="2017-06-21T02:31:00Z"/>
          <w:rFonts w:cs="Arial"/>
          <w:bCs/>
        </w:rPr>
      </w:pPr>
      <w:ins w:id="764" w:author="Rama Olson" w:date="2017-06-21T02:31:00Z">
        <w:r>
          <w:rPr>
            <w:rFonts w:cs="Arial"/>
            <w:bCs/>
          </w:rPr>
          <w:t>then a white tile,</w:t>
        </w:r>
      </w:ins>
    </w:p>
    <w:p w14:paraId="350750BC" w14:textId="77777777" w:rsidR="00A34573" w:rsidRDefault="00A34573" w:rsidP="00A34573">
      <w:pPr>
        <w:pStyle w:val="ListParagraph"/>
        <w:numPr>
          <w:ilvl w:val="1"/>
          <w:numId w:val="40"/>
        </w:numPr>
        <w:rPr>
          <w:ins w:id="765" w:author="Rama Olson" w:date="2017-06-21T02:31:00Z"/>
          <w:rFonts w:cs="Arial"/>
          <w:bCs/>
        </w:rPr>
      </w:pPr>
      <w:ins w:id="766" w:author="Rama Olson" w:date="2017-06-21T02:31:00Z">
        <w:r>
          <w:rPr>
            <w:rFonts w:cs="Arial"/>
            <w:bCs/>
          </w:rPr>
          <w:t>then a black tile.</w:t>
        </w:r>
      </w:ins>
    </w:p>
    <w:p w14:paraId="76FA97D2" w14:textId="77777777" w:rsidR="00A34573" w:rsidRDefault="00A34573" w:rsidP="00A34573">
      <w:pPr>
        <w:pStyle w:val="ListParagraph"/>
        <w:numPr>
          <w:ilvl w:val="0"/>
          <w:numId w:val="40"/>
        </w:numPr>
        <w:rPr>
          <w:ins w:id="767" w:author="Rama Olson" w:date="2017-06-21T02:32:00Z"/>
          <w:rFonts w:cs="Arial"/>
          <w:bCs/>
        </w:rPr>
      </w:pPr>
      <w:ins w:id="768" w:author="Rama Olson" w:date="2017-06-21T02:32:00Z">
        <w:r>
          <w:rPr>
            <w:rFonts w:cs="Arial"/>
            <w:bCs/>
          </w:rPr>
          <w:t>Move down one row.</w:t>
        </w:r>
      </w:ins>
    </w:p>
    <w:p w14:paraId="069F4B07" w14:textId="77777777" w:rsidR="00A34573" w:rsidRDefault="00A34573" w:rsidP="00A34573">
      <w:pPr>
        <w:pStyle w:val="ListParagraph"/>
        <w:numPr>
          <w:ilvl w:val="0"/>
          <w:numId w:val="40"/>
        </w:numPr>
        <w:rPr>
          <w:ins w:id="769" w:author="Rama Olson" w:date="2017-06-21T02:32:00Z"/>
          <w:rFonts w:cs="Arial"/>
          <w:bCs/>
        </w:rPr>
      </w:pPr>
      <w:ins w:id="770" w:author="Rama Olson" w:date="2017-06-21T02:32:00Z">
        <w:r>
          <w:rPr>
            <w:rFonts w:cs="Arial"/>
            <w:bCs/>
          </w:rPr>
          <w:t>Start over, right below the left-most tile.</w:t>
        </w:r>
      </w:ins>
    </w:p>
    <w:p w14:paraId="280E0936" w14:textId="77777777" w:rsidR="00A34573" w:rsidRDefault="00A34573" w:rsidP="00A34573">
      <w:pPr>
        <w:pStyle w:val="ListParagraph"/>
        <w:numPr>
          <w:ilvl w:val="0"/>
          <w:numId w:val="40"/>
        </w:numPr>
        <w:rPr>
          <w:ins w:id="771" w:author="Rama Olson" w:date="2017-06-21T02:32:00Z"/>
          <w:rFonts w:cs="Arial"/>
          <w:bCs/>
        </w:rPr>
      </w:pPr>
      <w:ins w:id="772" w:author="Rama Olson" w:date="2017-06-21T02:32:00Z">
        <w:r>
          <w:rPr>
            <w:rFonts w:cs="Arial"/>
            <w:bCs/>
          </w:rPr>
          <w:t xml:space="preserve">From left to right, </w:t>
        </w:r>
      </w:ins>
    </w:p>
    <w:p w14:paraId="3D8422E7" w14:textId="77777777" w:rsidR="00A34573" w:rsidRDefault="00A34573" w:rsidP="00A34573">
      <w:pPr>
        <w:pStyle w:val="ListParagraph"/>
        <w:numPr>
          <w:ilvl w:val="1"/>
          <w:numId w:val="40"/>
        </w:numPr>
        <w:rPr>
          <w:ins w:id="773" w:author="Rama Olson" w:date="2017-06-21T02:32:00Z"/>
          <w:rFonts w:cs="Arial"/>
          <w:bCs/>
        </w:rPr>
      </w:pPr>
      <w:ins w:id="774" w:author="Rama Olson" w:date="2017-06-21T02:32:00Z">
        <w:r>
          <w:rPr>
            <w:rFonts w:cs="Arial"/>
            <w:bCs/>
          </w:rPr>
          <w:t xml:space="preserve">place a black tile, </w:t>
        </w:r>
      </w:ins>
    </w:p>
    <w:p w14:paraId="113BB9EF" w14:textId="77777777" w:rsidR="00A34573" w:rsidRDefault="00A34573" w:rsidP="00A34573">
      <w:pPr>
        <w:pStyle w:val="ListParagraph"/>
        <w:numPr>
          <w:ilvl w:val="1"/>
          <w:numId w:val="40"/>
        </w:numPr>
        <w:rPr>
          <w:ins w:id="775" w:author="Rama Olson" w:date="2017-06-21T02:32:00Z"/>
          <w:rFonts w:cs="Arial"/>
          <w:bCs/>
        </w:rPr>
      </w:pPr>
      <w:ins w:id="776" w:author="Rama Olson" w:date="2017-06-21T02:32:00Z">
        <w:r>
          <w:rPr>
            <w:rFonts w:cs="Arial"/>
            <w:bCs/>
          </w:rPr>
          <w:t xml:space="preserve">then a white tile, </w:t>
        </w:r>
      </w:ins>
    </w:p>
    <w:p w14:paraId="3B58BA46" w14:textId="77777777" w:rsidR="00A34573" w:rsidRDefault="00A34573" w:rsidP="00A34573">
      <w:pPr>
        <w:pStyle w:val="ListParagraph"/>
        <w:numPr>
          <w:ilvl w:val="1"/>
          <w:numId w:val="40"/>
        </w:numPr>
        <w:rPr>
          <w:ins w:id="777" w:author="Rama Olson" w:date="2017-06-21T02:32:00Z"/>
          <w:rFonts w:cs="Arial"/>
          <w:bCs/>
        </w:rPr>
      </w:pPr>
      <w:ins w:id="778" w:author="Rama Olson" w:date="2017-06-21T02:32:00Z">
        <w:r>
          <w:rPr>
            <w:rFonts w:cs="Arial"/>
            <w:bCs/>
          </w:rPr>
          <w:t>then a black tile,</w:t>
        </w:r>
      </w:ins>
    </w:p>
    <w:p w14:paraId="1F36DD05" w14:textId="77777777" w:rsidR="00A34573" w:rsidRDefault="00A34573" w:rsidP="00A34573">
      <w:pPr>
        <w:pStyle w:val="ListParagraph"/>
        <w:numPr>
          <w:ilvl w:val="1"/>
          <w:numId w:val="40"/>
        </w:numPr>
        <w:rPr>
          <w:ins w:id="779" w:author="Rama Olson" w:date="2017-06-21T02:33:00Z"/>
          <w:rFonts w:cs="Arial"/>
          <w:bCs/>
        </w:rPr>
      </w:pPr>
      <w:ins w:id="780" w:author="Rama Olson" w:date="2017-06-21T02:32:00Z">
        <w:r>
          <w:rPr>
            <w:rFonts w:cs="Arial"/>
            <w:bCs/>
          </w:rPr>
          <w:t xml:space="preserve">then </w:t>
        </w:r>
      </w:ins>
      <w:ins w:id="781" w:author="Rama Olson" w:date="2017-06-21T02:33:00Z">
        <w:r>
          <w:rPr>
            <w:rFonts w:cs="Arial"/>
            <w:bCs/>
          </w:rPr>
          <w:t>a white tile,</w:t>
        </w:r>
      </w:ins>
    </w:p>
    <w:p w14:paraId="63090470" w14:textId="77777777" w:rsidR="00A34573" w:rsidRDefault="00A34573" w:rsidP="00A34573">
      <w:pPr>
        <w:pStyle w:val="ListParagraph"/>
        <w:numPr>
          <w:ilvl w:val="1"/>
          <w:numId w:val="40"/>
        </w:numPr>
        <w:rPr>
          <w:ins w:id="782" w:author="Rama Olson" w:date="2017-06-21T02:32:00Z"/>
          <w:rFonts w:cs="Arial"/>
          <w:bCs/>
        </w:rPr>
      </w:pPr>
      <w:ins w:id="783" w:author="Rama Olson" w:date="2017-06-21T02:33:00Z">
        <w:r>
          <w:rPr>
            <w:rFonts w:cs="Arial"/>
            <w:bCs/>
          </w:rPr>
          <w:t xml:space="preserve">then </w:t>
        </w:r>
      </w:ins>
      <w:ins w:id="784" w:author="Rama Olson" w:date="2017-06-21T02:32:00Z">
        <w:r>
          <w:rPr>
            <w:rFonts w:cs="Arial"/>
            <w:bCs/>
          </w:rPr>
          <w:t>three black tiles,</w:t>
        </w:r>
      </w:ins>
    </w:p>
    <w:p w14:paraId="55EEEEF6" w14:textId="36EE0A75" w:rsidR="00A34573" w:rsidRDefault="00A34573" w:rsidP="00A34573">
      <w:pPr>
        <w:pStyle w:val="ListParagraph"/>
        <w:numPr>
          <w:ilvl w:val="1"/>
          <w:numId w:val="40"/>
        </w:numPr>
        <w:rPr>
          <w:ins w:id="785" w:author="Rama Olson" w:date="2017-06-21T02:32:00Z"/>
          <w:rFonts w:cs="Arial"/>
          <w:bCs/>
        </w:rPr>
      </w:pPr>
      <w:ins w:id="786" w:author="Rama Olson" w:date="2017-06-21T02:33:00Z">
        <w:r>
          <w:rPr>
            <w:rFonts w:cs="Arial"/>
            <w:bCs/>
          </w:rPr>
          <w:t>then a white</w:t>
        </w:r>
      </w:ins>
      <w:ins w:id="787" w:author="Rama Olson" w:date="2017-06-21T02:32:00Z">
        <w:r>
          <w:rPr>
            <w:rFonts w:cs="Arial"/>
            <w:bCs/>
          </w:rPr>
          <w:t xml:space="preserve"> tile,</w:t>
        </w:r>
      </w:ins>
    </w:p>
    <w:p w14:paraId="4A5243E9" w14:textId="77777777" w:rsidR="00A34573" w:rsidRDefault="00A34573" w:rsidP="00A34573">
      <w:pPr>
        <w:pStyle w:val="ListParagraph"/>
        <w:numPr>
          <w:ilvl w:val="1"/>
          <w:numId w:val="40"/>
        </w:numPr>
        <w:rPr>
          <w:ins w:id="788" w:author="Rama Olson" w:date="2017-06-21T02:32:00Z"/>
          <w:rFonts w:cs="Arial"/>
          <w:bCs/>
        </w:rPr>
      </w:pPr>
      <w:ins w:id="789" w:author="Rama Olson" w:date="2017-06-21T02:32:00Z">
        <w:r>
          <w:rPr>
            <w:rFonts w:cs="Arial"/>
            <w:bCs/>
          </w:rPr>
          <w:t xml:space="preserve">then a black tile, </w:t>
        </w:r>
      </w:ins>
    </w:p>
    <w:p w14:paraId="510414BD" w14:textId="605E8439" w:rsidR="00A34573" w:rsidRDefault="00A34573" w:rsidP="00A34573">
      <w:pPr>
        <w:pStyle w:val="ListParagraph"/>
        <w:numPr>
          <w:ilvl w:val="1"/>
          <w:numId w:val="40"/>
        </w:numPr>
        <w:rPr>
          <w:ins w:id="790" w:author="Rama Olson" w:date="2017-06-21T02:32:00Z"/>
          <w:rFonts w:cs="Arial"/>
          <w:bCs/>
        </w:rPr>
      </w:pPr>
      <w:ins w:id="791" w:author="Rama Olson" w:date="2017-06-21T02:32:00Z">
        <w:r>
          <w:rPr>
            <w:rFonts w:cs="Arial"/>
            <w:bCs/>
          </w:rPr>
          <w:t xml:space="preserve">then a white tile, </w:t>
        </w:r>
      </w:ins>
    </w:p>
    <w:p w14:paraId="249C815C" w14:textId="77777777" w:rsidR="00A34573" w:rsidRDefault="00A34573" w:rsidP="00A34573">
      <w:pPr>
        <w:pStyle w:val="ListParagraph"/>
        <w:numPr>
          <w:ilvl w:val="1"/>
          <w:numId w:val="40"/>
        </w:numPr>
        <w:rPr>
          <w:ins w:id="792" w:author="Rama Olson" w:date="2017-06-21T02:32:00Z"/>
          <w:rFonts w:cs="Arial"/>
          <w:bCs/>
        </w:rPr>
      </w:pPr>
      <w:ins w:id="793" w:author="Rama Olson" w:date="2017-06-21T02:32:00Z">
        <w:r>
          <w:rPr>
            <w:rFonts w:cs="Arial"/>
            <w:bCs/>
          </w:rPr>
          <w:t>then a black tile.</w:t>
        </w:r>
      </w:ins>
    </w:p>
    <w:p w14:paraId="77E613A9" w14:textId="77777777" w:rsidR="00A34573" w:rsidRDefault="00A34573" w:rsidP="00A34573">
      <w:pPr>
        <w:pStyle w:val="ListParagraph"/>
        <w:numPr>
          <w:ilvl w:val="0"/>
          <w:numId w:val="40"/>
        </w:numPr>
        <w:rPr>
          <w:ins w:id="794" w:author="Rama Olson" w:date="2017-06-21T02:34:00Z"/>
          <w:rFonts w:cs="Arial"/>
          <w:bCs/>
        </w:rPr>
      </w:pPr>
      <w:ins w:id="795" w:author="Rama Olson" w:date="2017-06-21T02:34:00Z">
        <w:r>
          <w:rPr>
            <w:rFonts w:cs="Arial"/>
            <w:bCs/>
          </w:rPr>
          <w:t>Move down one row.</w:t>
        </w:r>
      </w:ins>
    </w:p>
    <w:p w14:paraId="508D2731" w14:textId="77777777" w:rsidR="00A34573" w:rsidRDefault="00A34573" w:rsidP="00A34573">
      <w:pPr>
        <w:pStyle w:val="ListParagraph"/>
        <w:numPr>
          <w:ilvl w:val="0"/>
          <w:numId w:val="40"/>
        </w:numPr>
        <w:rPr>
          <w:ins w:id="796" w:author="Rama Olson" w:date="2017-06-21T02:34:00Z"/>
          <w:rFonts w:cs="Arial"/>
          <w:bCs/>
        </w:rPr>
      </w:pPr>
      <w:ins w:id="797" w:author="Rama Olson" w:date="2017-06-21T02:34:00Z">
        <w:r>
          <w:rPr>
            <w:rFonts w:cs="Arial"/>
            <w:bCs/>
          </w:rPr>
          <w:t>Start over, right below the left-most tile.</w:t>
        </w:r>
      </w:ins>
    </w:p>
    <w:p w14:paraId="02207894" w14:textId="77777777" w:rsidR="005F6932" w:rsidRDefault="005F6932">
      <w:pPr>
        <w:rPr>
          <w:ins w:id="798" w:author="Rama Olson" w:date="2017-12-02T21:26:00Z"/>
          <w:rFonts w:cs="Arial"/>
          <w:bCs/>
        </w:rPr>
      </w:pPr>
      <w:ins w:id="799" w:author="Rama Olson" w:date="2017-12-02T21:26:00Z">
        <w:r>
          <w:rPr>
            <w:rFonts w:cs="Arial"/>
            <w:bCs/>
          </w:rPr>
          <w:br w:type="page"/>
        </w:r>
      </w:ins>
    </w:p>
    <w:p w14:paraId="522552C0" w14:textId="24FFBDC8" w:rsidR="00A34573" w:rsidRDefault="00A34573" w:rsidP="00A34573">
      <w:pPr>
        <w:pStyle w:val="ListParagraph"/>
        <w:numPr>
          <w:ilvl w:val="0"/>
          <w:numId w:val="40"/>
        </w:numPr>
        <w:rPr>
          <w:ins w:id="800" w:author="Rama Olson" w:date="2017-06-21T02:34:00Z"/>
          <w:rFonts w:cs="Arial"/>
          <w:bCs/>
        </w:rPr>
      </w:pPr>
      <w:ins w:id="801" w:author="Rama Olson" w:date="2017-06-21T02:34:00Z">
        <w:r>
          <w:rPr>
            <w:rFonts w:cs="Arial"/>
            <w:bCs/>
          </w:rPr>
          <w:lastRenderedPageBreak/>
          <w:t xml:space="preserve">From left to right, </w:t>
        </w:r>
      </w:ins>
    </w:p>
    <w:p w14:paraId="7CE46251" w14:textId="77777777" w:rsidR="00A34573" w:rsidRDefault="00A34573" w:rsidP="00A34573">
      <w:pPr>
        <w:pStyle w:val="ListParagraph"/>
        <w:numPr>
          <w:ilvl w:val="1"/>
          <w:numId w:val="40"/>
        </w:numPr>
        <w:rPr>
          <w:ins w:id="802" w:author="Rama Olson" w:date="2017-06-21T02:34:00Z"/>
          <w:rFonts w:cs="Arial"/>
          <w:bCs/>
        </w:rPr>
      </w:pPr>
      <w:ins w:id="803" w:author="Rama Olson" w:date="2017-06-21T02:34:00Z">
        <w:r>
          <w:rPr>
            <w:rFonts w:cs="Arial"/>
            <w:bCs/>
          </w:rPr>
          <w:t xml:space="preserve">place a black tile, </w:t>
        </w:r>
      </w:ins>
    </w:p>
    <w:p w14:paraId="609CC412" w14:textId="77777777" w:rsidR="00A34573" w:rsidRDefault="00A34573" w:rsidP="00A34573">
      <w:pPr>
        <w:pStyle w:val="ListParagraph"/>
        <w:numPr>
          <w:ilvl w:val="1"/>
          <w:numId w:val="40"/>
        </w:numPr>
        <w:rPr>
          <w:ins w:id="804" w:author="Rama Olson" w:date="2017-06-21T02:34:00Z"/>
          <w:rFonts w:cs="Arial"/>
          <w:bCs/>
        </w:rPr>
      </w:pPr>
      <w:ins w:id="805" w:author="Rama Olson" w:date="2017-06-21T02:34:00Z">
        <w:r>
          <w:rPr>
            <w:rFonts w:cs="Arial"/>
            <w:bCs/>
          </w:rPr>
          <w:t xml:space="preserve">then a white tile, </w:t>
        </w:r>
      </w:ins>
    </w:p>
    <w:p w14:paraId="791AD01C" w14:textId="77777777" w:rsidR="00A34573" w:rsidRDefault="00A34573" w:rsidP="00A34573">
      <w:pPr>
        <w:pStyle w:val="ListParagraph"/>
        <w:numPr>
          <w:ilvl w:val="1"/>
          <w:numId w:val="40"/>
        </w:numPr>
        <w:rPr>
          <w:ins w:id="806" w:author="Rama Olson" w:date="2017-06-21T02:34:00Z"/>
          <w:rFonts w:cs="Arial"/>
          <w:bCs/>
        </w:rPr>
      </w:pPr>
      <w:ins w:id="807" w:author="Rama Olson" w:date="2017-06-21T02:34:00Z">
        <w:r>
          <w:rPr>
            <w:rFonts w:cs="Arial"/>
            <w:bCs/>
          </w:rPr>
          <w:t>then a black tile,</w:t>
        </w:r>
      </w:ins>
    </w:p>
    <w:p w14:paraId="14AEBFC1" w14:textId="77777777" w:rsidR="00A34573" w:rsidRDefault="00A34573" w:rsidP="00A34573">
      <w:pPr>
        <w:pStyle w:val="ListParagraph"/>
        <w:numPr>
          <w:ilvl w:val="1"/>
          <w:numId w:val="40"/>
        </w:numPr>
        <w:rPr>
          <w:ins w:id="808" w:author="Rama Olson" w:date="2017-06-21T02:34:00Z"/>
          <w:rFonts w:cs="Arial"/>
          <w:bCs/>
        </w:rPr>
      </w:pPr>
      <w:ins w:id="809" w:author="Rama Olson" w:date="2017-06-21T02:34:00Z">
        <w:r>
          <w:rPr>
            <w:rFonts w:cs="Arial"/>
            <w:bCs/>
          </w:rPr>
          <w:t>then a white tile,</w:t>
        </w:r>
      </w:ins>
    </w:p>
    <w:p w14:paraId="05666E37" w14:textId="77777777" w:rsidR="00A34573" w:rsidRDefault="00A34573" w:rsidP="00A34573">
      <w:pPr>
        <w:pStyle w:val="ListParagraph"/>
        <w:numPr>
          <w:ilvl w:val="1"/>
          <w:numId w:val="40"/>
        </w:numPr>
        <w:rPr>
          <w:ins w:id="810" w:author="Rama Olson" w:date="2017-06-21T02:34:00Z"/>
          <w:rFonts w:cs="Arial"/>
          <w:bCs/>
        </w:rPr>
      </w:pPr>
      <w:ins w:id="811" w:author="Rama Olson" w:date="2017-06-21T02:34:00Z">
        <w:r>
          <w:rPr>
            <w:rFonts w:cs="Arial"/>
            <w:bCs/>
          </w:rPr>
          <w:t>then a black tile,</w:t>
        </w:r>
      </w:ins>
    </w:p>
    <w:p w14:paraId="1B27EB1F" w14:textId="77777777" w:rsidR="00A34573" w:rsidRDefault="00A34573" w:rsidP="00A34573">
      <w:pPr>
        <w:pStyle w:val="ListParagraph"/>
        <w:numPr>
          <w:ilvl w:val="1"/>
          <w:numId w:val="40"/>
        </w:numPr>
        <w:rPr>
          <w:ins w:id="812" w:author="Rama Olson" w:date="2017-06-21T02:34:00Z"/>
          <w:rFonts w:cs="Arial"/>
          <w:bCs/>
        </w:rPr>
      </w:pPr>
      <w:ins w:id="813" w:author="Rama Olson" w:date="2017-06-21T02:34:00Z">
        <w:r>
          <w:rPr>
            <w:rFonts w:cs="Arial"/>
            <w:bCs/>
          </w:rPr>
          <w:t>then a white tile,</w:t>
        </w:r>
      </w:ins>
    </w:p>
    <w:p w14:paraId="0EFF1314" w14:textId="5EF7B09A" w:rsidR="00A34573" w:rsidRDefault="00A34573" w:rsidP="00A34573">
      <w:pPr>
        <w:pStyle w:val="ListParagraph"/>
        <w:numPr>
          <w:ilvl w:val="1"/>
          <w:numId w:val="40"/>
        </w:numPr>
        <w:rPr>
          <w:ins w:id="814" w:author="Rama Olson" w:date="2017-06-21T02:34:00Z"/>
          <w:rFonts w:cs="Arial"/>
          <w:bCs/>
        </w:rPr>
      </w:pPr>
      <w:ins w:id="815" w:author="Rama Olson" w:date="2017-06-21T02:34:00Z">
        <w:r>
          <w:rPr>
            <w:rFonts w:cs="Arial"/>
            <w:bCs/>
          </w:rPr>
          <w:t>then a black tile,</w:t>
        </w:r>
      </w:ins>
    </w:p>
    <w:p w14:paraId="6A8B9013" w14:textId="77777777" w:rsidR="00A34573" w:rsidRDefault="00A34573" w:rsidP="00A34573">
      <w:pPr>
        <w:pStyle w:val="ListParagraph"/>
        <w:numPr>
          <w:ilvl w:val="1"/>
          <w:numId w:val="40"/>
        </w:numPr>
        <w:rPr>
          <w:ins w:id="816" w:author="Rama Olson" w:date="2017-06-21T02:34:00Z"/>
          <w:rFonts w:cs="Arial"/>
          <w:bCs/>
        </w:rPr>
      </w:pPr>
      <w:ins w:id="817" w:author="Rama Olson" w:date="2017-06-21T02:34:00Z">
        <w:r>
          <w:rPr>
            <w:rFonts w:cs="Arial"/>
            <w:bCs/>
          </w:rPr>
          <w:t>then a white tile,</w:t>
        </w:r>
      </w:ins>
    </w:p>
    <w:p w14:paraId="07231062" w14:textId="77777777" w:rsidR="00A34573" w:rsidRDefault="00A34573" w:rsidP="00A34573">
      <w:pPr>
        <w:pStyle w:val="ListParagraph"/>
        <w:numPr>
          <w:ilvl w:val="1"/>
          <w:numId w:val="40"/>
        </w:numPr>
        <w:rPr>
          <w:ins w:id="818" w:author="Rama Olson" w:date="2017-06-21T02:34:00Z"/>
          <w:rFonts w:cs="Arial"/>
          <w:bCs/>
        </w:rPr>
      </w:pPr>
      <w:ins w:id="819" w:author="Rama Olson" w:date="2017-06-21T02:34:00Z">
        <w:r>
          <w:rPr>
            <w:rFonts w:cs="Arial"/>
            <w:bCs/>
          </w:rPr>
          <w:t xml:space="preserve">then a black tile, </w:t>
        </w:r>
      </w:ins>
    </w:p>
    <w:p w14:paraId="67382D28" w14:textId="77777777" w:rsidR="00A34573" w:rsidRDefault="00A34573" w:rsidP="00A34573">
      <w:pPr>
        <w:pStyle w:val="ListParagraph"/>
        <w:numPr>
          <w:ilvl w:val="1"/>
          <w:numId w:val="40"/>
        </w:numPr>
        <w:rPr>
          <w:ins w:id="820" w:author="Rama Olson" w:date="2017-06-21T02:34:00Z"/>
          <w:rFonts w:cs="Arial"/>
          <w:bCs/>
        </w:rPr>
      </w:pPr>
      <w:ins w:id="821" w:author="Rama Olson" w:date="2017-06-21T02:34:00Z">
        <w:r>
          <w:rPr>
            <w:rFonts w:cs="Arial"/>
            <w:bCs/>
          </w:rPr>
          <w:t xml:space="preserve">then a white tile, </w:t>
        </w:r>
      </w:ins>
    </w:p>
    <w:p w14:paraId="71294227" w14:textId="77777777" w:rsidR="00A34573" w:rsidRDefault="00A34573" w:rsidP="00A34573">
      <w:pPr>
        <w:pStyle w:val="ListParagraph"/>
        <w:numPr>
          <w:ilvl w:val="1"/>
          <w:numId w:val="40"/>
        </w:numPr>
        <w:rPr>
          <w:ins w:id="822" w:author="Rama Olson" w:date="2017-06-21T02:34:00Z"/>
          <w:rFonts w:cs="Arial"/>
          <w:bCs/>
        </w:rPr>
      </w:pPr>
      <w:ins w:id="823" w:author="Rama Olson" w:date="2017-06-21T02:34:00Z">
        <w:r>
          <w:rPr>
            <w:rFonts w:cs="Arial"/>
            <w:bCs/>
          </w:rPr>
          <w:t>then a black tile.</w:t>
        </w:r>
      </w:ins>
    </w:p>
    <w:p w14:paraId="6AB3B415" w14:textId="72C1FC1F" w:rsidR="00A34573" w:rsidRDefault="00A34573">
      <w:pPr>
        <w:pStyle w:val="ListParagraph"/>
        <w:numPr>
          <w:ilvl w:val="0"/>
          <w:numId w:val="40"/>
        </w:numPr>
        <w:rPr>
          <w:ins w:id="824" w:author="Rama Olson" w:date="2017-06-21T02:36:00Z"/>
          <w:rFonts w:cs="Arial"/>
          <w:bCs/>
        </w:rPr>
        <w:pPrChange w:id="825" w:author="Rama Olson" w:date="2017-06-21T02:31:00Z">
          <w:pPr/>
        </w:pPrChange>
      </w:pPr>
      <w:ins w:id="826" w:author="Rama Olson" w:date="2017-06-21T02:35:00Z">
        <w:r>
          <w:rPr>
            <w:rFonts w:cs="Arial"/>
            <w:bCs/>
          </w:rPr>
          <w:t xml:space="preserve">Repeat steps 11 </w:t>
        </w:r>
      </w:ins>
      <w:ins w:id="827" w:author="Rama Olson" w:date="2017-06-21T02:36:00Z">
        <w:r>
          <w:rPr>
            <w:rFonts w:cs="Arial"/>
            <w:bCs/>
          </w:rPr>
          <w:t>–</w:t>
        </w:r>
      </w:ins>
      <w:ins w:id="828" w:author="Rama Olson" w:date="2017-06-21T02:35:00Z">
        <w:r>
          <w:rPr>
            <w:rFonts w:cs="Arial"/>
            <w:bCs/>
          </w:rPr>
          <w:t xml:space="preserve"> 13.</w:t>
        </w:r>
      </w:ins>
    </w:p>
    <w:p w14:paraId="4A1B21B3" w14:textId="320B4D27" w:rsidR="00A34573" w:rsidRDefault="00A34573">
      <w:pPr>
        <w:pStyle w:val="ListParagraph"/>
        <w:numPr>
          <w:ilvl w:val="0"/>
          <w:numId w:val="40"/>
        </w:numPr>
        <w:rPr>
          <w:ins w:id="829" w:author="Rama Olson" w:date="2017-06-21T02:36:00Z"/>
          <w:rFonts w:cs="Arial"/>
          <w:bCs/>
        </w:rPr>
        <w:pPrChange w:id="830" w:author="Rama Olson" w:date="2017-06-21T02:31:00Z">
          <w:pPr/>
        </w:pPrChange>
      </w:pPr>
      <w:ins w:id="831" w:author="Rama Olson" w:date="2017-06-21T02:36:00Z">
        <w:r>
          <w:rPr>
            <w:rFonts w:cs="Arial"/>
            <w:bCs/>
          </w:rPr>
          <w:t>Repeat steps 8 – 10.</w:t>
        </w:r>
      </w:ins>
    </w:p>
    <w:p w14:paraId="3079BAFE" w14:textId="2FECA0DF" w:rsidR="00A34573" w:rsidRDefault="00A34573">
      <w:pPr>
        <w:pStyle w:val="ListParagraph"/>
        <w:numPr>
          <w:ilvl w:val="0"/>
          <w:numId w:val="40"/>
        </w:numPr>
        <w:rPr>
          <w:ins w:id="832" w:author="Rama Olson" w:date="2017-06-21T02:36:00Z"/>
          <w:rFonts w:cs="Arial"/>
          <w:bCs/>
        </w:rPr>
        <w:pPrChange w:id="833" w:author="Rama Olson" w:date="2017-06-21T02:31:00Z">
          <w:pPr/>
        </w:pPrChange>
      </w:pPr>
      <w:ins w:id="834" w:author="Rama Olson" w:date="2017-06-21T02:36:00Z">
        <w:r>
          <w:rPr>
            <w:rFonts w:cs="Arial"/>
            <w:bCs/>
          </w:rPr>
          <w:t>Repeat steps 5 – 7.</w:t>
        </w:r>
      </w:ins>
    </w:p>
    <w:p w14:paraId="297C6A69" w14:textId="33EB1D1D" w:rsidR="00A34573" w:rsidRDefault="00A34573">
      <w:pPr>
        <w:pStyle w:val="ListParagraph"/>
        <w:numPr>
          <w:ilvl w:val="0"/>
          <w:numId w:val="40"/>
        </w:numPr>
        <w:rPr>
          <w:ins w:id="835" w:author="Rama Olson" w:date="2017-06-21T02:36:00Z"/>
          <w:rFonts w:cs="Arial"/>
          <w:bCs/>
        </w:rPr>
        <w:pPrChange w:id="836" w:author="Rama Olson" w:date="2017-06-21T02:31:00Z">
          <w:pPr/>
        </w:pPrChange>
      </w:pPr>
      <w:ins w:id="837" w:author="Rama Olson" w:date="2017-06-21T02:36:00Z">
        <w:r>
          <w:rPr>
            <w:rFonts w:cs="Arial"/>
            <w:bCs/>
          </w:rPr>
          <w:t>Repeat steps 2 – 4.</w:t>
        </w:r>
      </w:ins>
    </w:p>
    <w:p w14:paraId="07F6D0CB" w14:textId="3E4BAA0E" w:rsidR="00A34573" w:rsidRDefault="00A34573">
      <w:pPr>
        <w:pStyle w:val="ListParagraph"/>
        <w:numPr>
          <w:ilvl w:val="0"/>
          <w:numId w:val="40"/>
        </w:numPr>
        <w:rPr>
          <w:ins w:id="838" w:author="Rama Olson" w:date="2017-06-21T02:36:00Z"/>
          <w:rFonts w:cs="Arial"/>
          <w:bCs/>
        </w:rPr>
        <w:pPrChange w:id="839" w:author="Rama Olson" w:date="2017-06-21T02:31:00Z">
          <w:pPr/>
        </w:pPrChange>
      </w:pPr>
      <w:ins w:id="840" w:author="Rama Olson" w:date="2017-06-21T02:36:00Z">
        <w:r>
          <w:rPr>
            <w:rFonts w:cs="Arial"/>
            <w:bCs/>
          </w:rPr>
          <w:t>Repeat step 1.</w:t>
        </w:r>
      </w:ins>
    </w:p>
    <w:p w14:paraId="516F84EF" w14:textId="5BD3BD62" w:rsidR="00A34573" w:rsidRPr="005F523D" w:rsidRDefault="00A34573">
      <w:pPr>
        <w:pStyle w:val="ListParagraph"/>
        <w:numPr>
          <w:ilvl w:val="0"/>
          <w:numId w:val="40"/>
        </w:numPr>
        <w:rPr>
          <w:ins w:id="841" w:author="Rama Olson" w:date="2017-06-15T23:33:00Z"/>
          <w:rFonts w:cs="Arial"/>
          <w:bCs/>
        </w:rPr>
        <w:pPrChange w:id="842" w:author="Rama Olson" w:date="2017-06-21T02:31:00Z">
          <w:pPr/>
        </w:pPrChange>
      </w:pPr>
      <w:ins w:id="843" w:author="Rama Olson" w:date="2017-06-21T02:36:00Z">
        <w:r>
          <w:rPr>
            <w:rFonts w:cs="Arial"/>
            <w:bCs/>
          </w:rPr>
          <w:t>Stop.</w:t>
        </w:r>
      </w:ins>
    </w:p>
    <w:p w14:paraId="25D0594F" w14:textId="77777777" w:rsidR="007E7FBA" w:rsidRDefault="007E7FBA" w:rsidP="00061557">
      <w:pPr>
        <w:rPr>
          <w:ins w:id="844" w:author="Rama Olson" w:date="2017-06-15T23:33:00Z"/>
          <w:rFonts w:cs="Arial"/>
          <w:bCs/>
        </w:rPr>
      </w:pPr>
    </w:p>
    <w:p w14:paraId="12E4F13E" w14:textId="77777777" w:rsidR="007E7FBA" w:rsidRDefault="007E7FBA" w:rsidP="00061557">
      <w:pPr>
        <w:rPr>
          <w:ins w:id="845" w:author="Rama Olson" w:date="2017-06-15T23:33:00Z"/>
          <w:rFonts w:cs="Arial"/>
          <w:bCs/>
        </w:rPr>
      </w:pPr>
    </w:p>
    <w:p w14:paraId="1A8A8DFD" w14:textId="164E58BD" w:rsidR="00061557" w:rsidRPr="007E7FBA" w:rsidDel="005F6932" w:rsidRDefault="00061557" w:rsidP="00061557">
      <w:pPr>
        <w:rPr>
          <w:del w:id="846" w:author="Rama Olson" w:date="2017-12-02T21:26:00Z"/>
          <w:rFonts w:cs="Arial"/>
          <w:bCs/>
          <w:strike/>
          <w:rPrChange w:id="847" w:author="Rama Olson" w:date="2017-06-15T23:33:00Z">
            <w:rPr>
              <w:del w:id="848" w:author="Rama Olson" w:date="2017-12-02T21:26:00Z"/>
              <w:rFonts w:cs="Arial"/>
              <w:bCs/>
            </w:rPr>
          </w:rPrChange>
        </w:rPr>
      </w:pPr>
      <w:del w:id="849" w:author="Rama Olson" w:date="2017-12-02T21:26:00Z">
        <w:r w:rsidRPr="007E7FBA" w:rsidDel="005F6932">
          <w:rPr>
            <w:rFonts w:cs="Arial"/>
            <w:bCs/>
            <w:strike/>
            <w:rPrChange w:id="850" w:author="Rama Olson" w:date="2017-06-15T23:33:00Z">
              <w:rPr>
                <w:rFonts w:cs="Arial"/>
                <w:bCs/>
              </w:rPr>
            </w:rPrChange>
          </w:rPr>
          <w:delText>Example algorithm for computing the time required to travel a given distance:</w:delText>
        </w:r>
      </w:del>
    </w:p>
    <w:p w14:paraId="5075DA0F" w14:textId="56AF0FBE" w:rsidR="00061557" w:rsidRPr="007E7FBA" w:rsidDel="005F6932" w:rsidRDefault="00061557" w:rsidP="00061557">
      <w:pPr>
        <w:rPr>
          <w:del w:id="851" w:author="Rama Olson" w:date="2017-12-02T21:26:00Z"/>
          <w:rFonts w:cs="Arial"/>
          <w:bCs/>
          <w:strike/>
          <w:rPrChange w:id="852" w:author="Rama Olson" w:date="2017-06-15T23:33:00Z">
            <w:rPr>
              <w:del w:id="853" w:author="Rama Olson" w:date="2017-12-02T21:26:00Z"/>
              <w:rFonts w:cs="Arial"/>
              <w:bCs/>
            </w:rPr>
          </w:rPrChange>
        </w:rPr>
      </w:pPr>
    </w:p>
    <w:p w14:paraId="543B3F4C" w14:textId="1C9A21AA" w:rsidR="00061557" w:rsidRPr="007E7FBA" w:rsidDel="005F6932" w:rsidRDefault="00061557" w:rsidP="00061557">
      <w:pPr>
        <w:rPr>
          <w:del w:id="854" w:author="Rama Olson" w:date="2017-12-02T21:26:00Z"/>
          <w:rFonts w:cs="Arial"/>
          <w:bCs/>
          <w:strike/>
          <w:rPrChange w:id="855" w:author="Rama Olson" w:date="2017-06-15T23:33:00Z">
            <w:rPr>
              <w:del w:id="856" w:author="Rama Olson" w:date="2017-12-02T21:26:00Z"/>
              <w:rFonts w:cs="Arial"/>
              <w:bCs/>
            </w:rPr>
          </w:rPrChange>
        </w:rPr>
      </w:pPr>
      <w:del w:id="857" w:author="Rama Olson" w:date="2017-12-02T21:26:00Z">
        <w:r w:rsidRPr="007E7FBA" w:rsidDel="005F6932">
          <w:rPr>
            <w:rFonts w:cs="Arial"/>
            <w:bCs/>
            <w:strike/>
            <w:rPrChange w:id="858" w:author="Rama Olson" w:date="2017-06-15T23:33:00Z">
              <w:rPr>
                <w:rFonts w:cs="Arial"/>
                <w:bCs/>
              </w:rPr>
            </w:rPrChange>
          </w:rPr>
          <w:delText xml:space="preserve">We have three inputs: </w:delText>
        </w:r>
      </w:del>
    </w:p>
    <w:p w14:paraId="7FF83C3E" w14:textId="00F791FD" w:rsidR="00061557" w:rsidRPr="007E7FBA" w:rsidDel="005F6932" w:rsidRDefault="00061557" w:rsidP="00061557">
      <w:pPr>
        <w:numPr>
          <w:ilvl w:val="0"/>
          <w:numId w:val="30"/>
        </w:numPr>
        <w:rPr>
          <w:del w:id="859" w:author="Rama Olson" w:date="2017-12-02T21:26:00Z"/>
          <w:rFonts w:cs="Arial"/>
          <w:bCs/>
          <w:strike/>
          <w:rPrChange w:id="860" w:author="Rama Olson" w:date="2017-06-15T23:33:00Z">
            <w:rPr>
              <w:del w:id="861" w:author="Rama Olson" w:date="2017-12-02T21:26:00Z"/>
              <w:rFonts w:cs="Arial"/>
              <w:bCs/>
            </w:rPr>
          </w:rPrChange>
        </w:rPr>
      </w:pPr>
      <w:del w:id="862" w:author="Rama Olson" w:date="2017-12-02T21:26:00Z">
        <w:r w:rsidRPr="007E7FBA" w:rsidDel="005F6932">
          <w:rPr>
            <w:rFonts w:cs="Arial"/>
            <w:bCs/>
            <w:strike/>
            <w:rPrChange w:id="863" w:author="Rama Olson" w:date="2017-06-15T23:33:00Z">
              <w:rPr>
                <w:rFonts w:cs="Arial"/>
                <w:bCs/>
              </w:rPr>
            </w:rPrChange>
          </w:rPr>
          <w:delText>time to accelerate to 60 mph</w:delText>
        </w:r>
      </w:del>
    </w:p>
    <w:p w14:paraId="712C1D77" w14:textId="39A1ADF6" w:rsidR="00061557" w:rsidRPr="007E7FBA" w:rsidDel="005F6932" w:rsidRDefault="00061557" w:rsidP="00061557">
      <w:pPr>
        <w:numPr>
          <w:ilvl w:val="0"/>
          <w:numId w:val="30"/>
        </w:numPr>
        <w:rPr>
          <w:del w:id="864" w:author="Rama Olson" w:date="2017-12-02T21:26:00Z"/>
          <w:rFonts w:cs="Arial"/>
          <w:bCs/>
          <w:strike/>
          <w:rPrChange w:id="865" w:author="Rama Olson" w:date="2017-06-15T23:33:00Z">
            <w:rPr>
              <w:del w:id="866" w:author="Rama Olson" w:date="2017-12-02T21:26:00Z"/>
              <w:rFonts w:cs="Arial"/>
              <w:bCs/>
            </w:rPr>
          </w:rPrChange>
        </w:rPr>
      </w:pPr>
      <w:del w:id="867" w:author="Rama Olson" w:date="2017-12-02T21:26:00Z">
        <w:r w:rsidRPr="007E7FBA" w:rsidDel="005F6932">
          <w:rPr>
            <w:rFonts w:cs="Arial"/>
            <w:bCs/>
            <w:strike/>
            <w:rPrChange w:id="868" w:author="Rama Olson" w:date="2017-06-15T23:33:00Z">
              <w:rPr>
                <w:rFonts w:cs="Arial"/>
                <w:bCs/>
              </w:rPr>
            </w:rPrChange>
          </w:rPr>
          <w:delText>travel speed</w:delText>
        </w:r>
      </w:del>
    </w:p>
    <w:p w14:paraId="447363AE" w14:textId="0EB14F1D" w:rsidR="00061557" w:rsidRPr="007E7FBA" w:rsidDel="005F6932" w:rsidRDefault="00061557" w:rsidP="00061557">
      <w:pPr>
        <w:numPr>
          <w:ilvl w:val="0"/>
          <w:numId w:val="30"/>
        </w:numPr>
        <w:rPr>
          <w:del w:id="869" w:author="Rama Olson" w:date="2017-12-02T21:26:00Z"/>
          <w:rFonts w:cs="Arial"/>
          <w:bCs/>
          <w:strike/>
          <w:rPrChange w:id="870" w:author="Rama Olson" w:date="2017-06-15T23:33:00Z">
            <w:rPr>
              <w:del w:id="871" w:author="Rama Olson" w:date="2017-12-02T21:26:00Z"/>
              <w:rFonts w:cs="Arial"/>
              <w:bCs/>
            </w:rPr>
          </w:rPrChange>
        </w:rPr>
      </w:pPr>
      <w:del w:id="872" w:author="Rama Olson" w:date="2017-12-02T21:26:00Z">
        <w:r w:rsidRPr="007E7FBA" w:rsidDel="005F6932">
          <w:rPr>
            <w:rFonts w:cs="Arial"/>
            <w:bCs/>
            <w:strike/>
            <w:rPrChange w:id="873" w:author="Rama Olson" w:date="2017-06-15T23:33:00Z">
              <w:rPr>
                <w:rFonts w:cs="Arial"/>
                <w:bCs/>
              </w:rPr>
            </w:rPrChange>
          </w:rPr>
          <w:delText>distance</w:delText>
        </w:r>
      </w:del>
    </w:p>
    <w:p w14:paraId="19C3D105" w14:textId="4334D5A4" w:rsidR="00061557" w:rsidRPr="007E7FBA" w:rsidDel="005F6932" w:rsidRDefault="00061557" w:rsidP="00061557">
      <w:pPr>
        <w:rPr>
          <w:del w:id="874" w:author="Rama Olson" w:date="2017-12-02T21:26:00Z"/>
          <w:rFonts w:cs="Arial"/>
          <w:bCs/>
          <w:strike/>
          <w:rPrChange w:id="875" w:author="Rama Olson" w:date="2017-06-15T23:33:00Z">
            <w:rPr>
              <w:del w:id="876" w:author="Rama Olson" w:date="2017-12-02T21:26:00Z"/>
              <w:rFonts w:cs="Arial"/>
              <w:bCs/>
            </w:rPr>
          </w:rPrChange>
        </w:rPr>
      </w:pPr>
    </w:p>
    <w:p w14:paraId="0836793F" w14:textId="3491A836" w:rsidR="00061557" w:rsidRPr="007E7FBA" w:rsidDel="005F6932" w:rsidRDefault="00061557" w:rsidP="00061557">
      <w:pPr>
        <w:rPr>
          <w:del w:id="877" w:author="Rama Olson" w:date="2017-12-02T21:26:00Z"/>
          <w:rFonts w:cs="Arial"/>
          <w:bCs/>
          <w:strike/>
          <w:rPrChange w:id="878" w:author="Rama Olson" w:date="2017-06-15T23:33:00Z">
            <w:rPr>
              <w:del w:id="879" w:author="Rama Olson" w:date="2017-12-02T21:26:00Z"/>
              <w:rFonts w:cs="Arial"/>
              <w:bCs/>
            </w:rPr>
          </w:rPrChange>
        </w:rPr>
      </w:pPr>
      <w:del w:id="880" w:author="Rama Olson" w:date="2017-12-02T21:26:00Z">
        <w:r w:rsidRPr="007E7FBA" w:rsidDel="005F6932">
          <w:rPr>
            <w:rFonts w:cs="Arial"/>
            <w:bCs/>
            <w:strike/>
            <w:rPrChange w:id="881" w:author="Rama Olson" w:date="2017-06-15T23:33:00Z">
              <w:rPr>
                <w:rFonts w:cs="Arial"/>
                <w:bCs/>
              </w:rPr>
            </w:rPrChange>
          </w:rPr>
          <w:delText>In phase 1, the car accelerates until it reaches the travel speed.</w:delText>
        </w:r>
      </w:del>
    </w:p>
    <w:p w14:paraId="2CD623DB" w14:textId="32DC8696" w:rsidR="00061557" w:rsidRPr="007E7FBA" w:rsidDel="005F6932" w:rsidRDefault="00061557" w:rsidP="00061557">
      <w:pPr>
        <w:rPr>
          <w:del w:id="882" w:author="Rama Olson" w:date="2017-12-02T21:26:00Z"/>
          <w:rFonts w:cs="Arial"/>
          <w:bCs/>
          <w:strike/>
          <w:rPrChange w:id="883" w:author="Rama Olson" w:date="2017-06-15T23:33:00Z">
            <w:rPr>
              <w:del w:id="884" w:author="Rama Olson" w:date="2017-12-02T21:26:00Z"/>
              <w:rFonts w:cs="Arial"/>
              <w:bCs/>
            </w:rPr>
          </w:rPrChange>
        </w:rPr>
      </w:pPr>
      <w:del w:id="885" w:author="Rama Olson" w:date="2017-12-02T21:26:00Z">
        <w:r w:rsidRPr="007E7FBA" w:rsidDel="005F6932">
          <w:rPr>
            <w:rFonts w:cs="Arial"/>
            <w:bCs/>
            <w:strike/>
            <w:rPrChange w:id="886" w:author="Rama Olson" w:date="2017-06-15T23:33:00Z">
              <w:rPr>
                <w:rFonts w:cs="Arial"/>
                <w:bCs/>
              </w:rPr>
            </w:rPrChange>
          </w:rPr>
          <w:delText>In phase 2, it travels at that speed. Here is the algorithm for the total time:</w:delText>
        </w:r>
      </w:del>
    </w:p>
    <w:p w14:paraId="2E2A445A" w14:textId="5123EC87" w:rsidR="00061557" w:rsidRPr="007E7FBA" w:rsidDel="005F6932" w:rsidRDefault="00061557" w:rsidP="00061557">
      <w:pPr>
        <w:rPr>
          <w:del w:id="887" w:author="Rama Olson" w:date="2017-12-02T21:26:00Z"/>
          <w:rFonts w:cs="Arial"/>
          <w:bCs/>
          <w:strike/>
          <w:rPrChange w:id="888" w:author="Rama Olson" w:date="2017-06-15T23:33:00Z">
            <w:rPr>
              <w:del w:id="889" w:author="Rama Olson" w:date="2017-12-02T21:26:00Z"/>
              <w:rFonts w:cs="Arial"/>
              <w:bCs/>
            </w:rPr>
          </w:rPrChange>
        </w:rPr>
      </w:pPr>
    </w:p>
    <w:p w14:paraId="268D0897" w14:textId="2D33C46E" w:rsidR="00061557" w:rsidRPr="007E7FBA" w:rsidDel="005F6932" w:rsidRDefault="00061557" w:rsidP="00061557">
      <w:pPr>
        <w:rPr>
          <w:del w:id="890" w:author="Rama Olson" w:date="2017-12-02T21:26:00Z"/>
          <w:rStyle w:val="Pseudo"/>
          <w:strike/>
          <w:rPrChange w:id="891" w:author="Rama Olson" w:date="2017-06-15T23:33:00Z">
            <w:rPr>
              <w:del w:id="892" w:author="Rama Olson" w:date="2017-12-02T21:26:00Z"/>
              <w:rStyle w:val="Pseudo"/>
            </w:rPr>
          </w:rPrChange>
        </w:rPr>
      </w:pPr>
      <w:del w:id="893" w:author="Rama Olson" w:date="2017-12-02T21:26:00Z">
        <w:r w:rsidRPr="007E7FBA" w:rsidDel="005F6932">
          <w:rPr>
            <w:rStyle w:val="Pseudo"/>
            <w:strike/>
            <w:rPrChange w:id="894" w:author="Rama Olson" w:date="2017-06-15T23:33:00Z">
              <w:rPr>
                <w:rStyle w:val="Pseudo"/>
              </w:rPr>
            </w:rPrChange>
          </w:rPr>
          <w:delText>acceleration = 60 / time to accelerate to 60 mph</w:delText>
        </w:r>
      </w:del>
    </w:p>
    <w:p w14:paraId="0B8F3ECF" w14:textId="3FF598B7" w:rsidR="00061557" w:rsidRPr="007E7FBA" w:rsidDel="005F6932" w:rsidRDefault="00061557" w:rsidP="00061557">
      <w:pPr>
        <w:rPr>
          <w:del w:id="895" w:author="Rama Olson" w:date="2017-12-02T21:26:00Z"/>
          <w:rStyle w:val="Pseudo"/>
          <w:strike/>
          <w:rPrChange w:id="896" w:author="Rama Olson" w:date="2017-06-15T23:33:00Z">
            <w:rPr>
              <w:del w:id="897" w:author="Rama Olson" w:date="2017-12-02T21:26:00Z"/>
              <w:rStyle w:val="Pseudo"/>
            </w:rPr>
          </w:rPrChange>
        </w:rPr>
      </w:pPr>
      <w:del w:id="898" w:author="Rama Olson" w:date="2017-12-02T21:26:00Z">
        <w:r w:rsidRPr="007E7FBA" w:rsidDel="005F6932">
          <w:rPr>
            <w:rStyle w:val="Pseudo"/>
            <w:strike/>
            <w:rPrChange w:id="899" w:author="Rama Olson" w:date="2017-06-15T23:33:00Z">
              <w:rPr>
                <w:rStyle w:val="Pseudo"/>
              </w:rPr>
            </w:rPrChange>
          </w:rPr>
          <w:delText>phase1 time = travel speed / acceleration</w:delText>
        </w:r>
      </w:del>
    </w:p>
    <w:p w14:paraId="11693649" w14:textId="409BBCB7" w:rsidR="00061557" w:rsidRPr="007E7FBA" w:rsidDel="005F6932" w:rsidRDefault="00061557" w:rsidP="00061557">
      <w:pPr>
        <w:rPr>
          <w:del w:id="900" w:author="Rama Olson" w:date="2017-12-02T21:26:00Z"/>
          <w:rStyle w:val="Pseudo"/>
          <w:strike/>
          <w:rPrChange w:id="901" w:author="Rama Olson" w:date="2017-06-15T23:33:00Z">
            <w:rPr>
              <w:del w:id="902" w:author="Rama Olson" w:date="2017-12-02T21:26:00Z"/>
              <w:rStyle w:val="Pseudo"/>
            </w:rPr>
          </w:rPrChange>
        </w:rPr>
      </w:pPr>
      <w:del w:id="903" w:author="Rama Olson" w:date="2017-12-02T21:26:00Z">
        <w:r w:rsidRPr="007E7FBA" w:rsidDel="005F6932">
          <w:rPr>
            <w:rStyle w:val="Pseudo"/>
            <w:strike/>
            <w:rPrChange w:id="904" w:author="Rama Olson" w:date="2017-06-15T23:33:00Z">
              <w:rPr>
                <w:rStyle w:val="Pseudo"/>
              </w:rPr>
            </w:rPrChange>
          </w:rPr>
          <w:delText>phase1 distance = 0.5 * acceleration * (phase1 time)</w:delText>
        </w:r>
        <w:r w:rsidRPr="007E7FBA" w:rsidDel="005F6932">
          <w:rPr>
            <w:rStyle w:val="Pseudo"/>
            <w:strike/>
            <w:vertAlign w:val="superscript"/>
            <w:rPrChange w:id="905" w:author="Rama Olson" w:date="2017-06-15T23:33:00Z">
              <w:rPr>
                <w:rStyle w:val="Pseudo"/>
                <w:vertAlign w:val="superscript"/>
              </w:rPr>
            </w:rPrChange>
          </w:rPr>
          <w:delText>2</w:delText>
        </w:r>
      </w:del>
    </w:p>
    <w:p w14:paraId="0C545302" w14:textId="68B8C1E9" w:rsidR="00061557" w:rsidRPr="007E7FBA" w:rsidDel="005F6932" w:rsidRDefault="00061557" w:rsidP="00061557">
      <w:pPr>
        <w:rPr>
          <w:del w:id="906" w:author="Rama Olson" w:date="2017-12-02T21:26:00Z"/>
          <w:rStyle w:val="Pseudo"/>
          <w:strike/>
          <w:rPrChange w:id="907" w:author="Rama Olson" w:date="2017-06-15T23:33:00Z">
            <w:rPr>
              <w:del w:id="908" w:author="Rama Olson" w:date="2017-12-02T21:26:00Z"/>
              <w:rStyle w:val="Pseudo"/>
            </w:rPr>
          </w:rPrChange>
        </w:rPr>
      </w:pPr>
      <w:del w:id="909" w:author="Rama Olson" w:date="2017-12-02T21:26:00Z">
        <w:r w:rsidRPr="007E7FBA" w:rsidDel="005F6932">
          <w:rPr>
            <w:rStyle w:val="Pseudo"/>
            <w:strike/>
            <w:rPrChange w:id="910" w:author="Rama Olson" w:date="2017-06-15T23:33:00Z">
              <w:rPr>
                <w:rStyle w:val="Pseudo"/>
              </w:rPr>
            </w:rPrChange>
          </w:rPr>
          <w:delText>phase2 time = (distance - phase1 distance) / travel speed</w:delText>
        </w:r>
      </w:del>
    </w:p>
    <w:p w14:paraId="74209F27" w14:textId="0273D047" w:rsidR="005F523D" w:rsidRDefault="00061557" w:rsidP="005F523D">
      <w:pPr>
        <w:rPr>
          <w:ins w:id="911" w:author="Rama Olson" w:date="2017-06-21T02:20:00Z"/>
          <w:rFonts w:cs="Arial"/>
          <w:bCs/>
        </w:rPr>
      </w:pPr>
      <w:del w:id="912" w:author="Rama Olson" w:date="2017-12-02T21:26:00Z">
        <w:r w:rsidRPr="007E7FBA" w:rsidDel="005F6932">
          <w:rPr>
            <w:rStyle w:val="Pseudo"/>
            <w:strike/>
            <w:rPrChange w:id="913" w:author="Rama Olson" w:date="2017-06-15T23:33:00Z">
              <w:rPr>
                <w:rStyle w:val="Pseudo"/>
              </w:rPr>
            </w:rPrChange>
          </w:rPr>
          <w:delText>total time = phase1 time + phase2 time</w:delText>
        </w:r>
      </w:del>
      <w:ins w:id="914" w:author="Rama Olson" w:date="2017-06-21T02:19:00Z">
        <w:r w:rsidR="005F523D" w:rsidRPr="005F523D">
          <w:rPr>
            <w:rStyle w:val="Pseudo"/>
            <w:rPrChange w:id="915" w:author="Rama Olson" w:date="2017-06-21T02:19:00Z">
              <w:rPr>
                <w:rStyle w:val="Pseudo"/>
                <w:strike/>
              </w:rPr>
            </w:rPrChange>
          </w:rPr>
          <w:t xml:space="preserve">Solution to R1.22: </w:t>
        </w:r>
      </w:ins>
      <w:ins w:id="916" w:author="Rama Olson" w:date="2017-06-21T02:20:00Z">
        <w:r w:rsidR="005F523D">
          <w:rPr>
            <w:rFonts w:cs="Arial"/>
            <w:bCs/>
          </w:rPr>
          <w:t>Example algorithm to instruct a robot to mow a rectangular lawn:</w:t>
        </w:r>
      </w:ins>
    </w:p>
    <w:p w14:paraId="2286929B" w14:textId="77777777" w:rsidR="005F523D" w:rsidRDefault="005F523D" w:rsidP="005F523D">
      <w:pPr>
        <w:pStyle w:val="ListParagraph"/>
        <w:numPr>
          <w:ilvl w:val="0"/>
          <w:numId w:val="39"/>
        </w:numPr>
        <w:rPr>
          <w:ins w:id="917" w:author="Rama Olson" w:date="2017-06-21T02:20:00Z"/>
          <w:rFonts w:cs="Arial"/>
          <w:bCs/>
        </w:rPr>
      </w:pPr>
      <w:ins w:id="918" w:author="Rama Olson" w:date="2017-06-21T02:20:00Z">
        <w:r>
          <w:rPr>
            <w:rFonts w:cs="Arial"/>
            <w:bCs/>
          </w:rPr>
          <w:t>Use a ‘turn’ variable, and set its’ value to “right”.</w:t>
        </w:r>
      </w:ins>
    </w:p>
    <w:p w14:paraId="1FB30C78" w14:textId="77777777" w:rsidR="005F523D" w:rsidRDefault="005F523D" w:rsidP="005F523D">
      <w:pPr>
        <w:pStyle w:val="ListParagraph"/>
        <w:numPr>
          <w:ilvl w:val="0"/>
          <w:numId w:val="39"/>
        </w:numPr>
        <w:rPr>
          <w:ins w:id="919" w:author="Rama Olson" w:date="2017-06-21T02:20:00Z"/>
          <w:rFonts w:cs="Arial"/>
          <w:bCs/>
        </w:rPr>
      </w:pPr>
      <w:ins w:id="920" w:author="Rama Olson" w:date="2017-06-21T02:20:00Z">
        <w:r>
          <w:rPr>
            <w:rFonts w:cs="Arial"/>
            <w:bCs/>
          </w:rPr>
          <w:t>To start, check the color of the unit in front.</w:t>
        </w:r>
      </w:ins>
    </w:p>
    <w:p w14:paraId="32F20800" w14:textId="77777777" w:rsidR="005F523D" w:rsidRDefault="005F523D" w:rsidP="005F523D">
      <w:pPr>
        <w:pStyle w:val="ListParagraph"/>
        <w:numPr>
          <w:ilvl w:val="1"/>
          <w:numId w:val="39"/>
        </w:numPr>
        <w:rPr>
          <w:ins w:id="921" w:author="Rama Olson" w:date="2017-06-21T02:20:00Z"/>
          <w:rFonts w:cs="Arial"/>
          <w:bCs/>
        </w:rPr>
      </w:pPr>
      <w:ins w:id="922" w:author="Rama Olson" w:date="2017-06-21T02:20:00Z">
        <w:r>
          <w:rPr>
            <w:rFonts w:cs="Arial"/>
            <w:bCs/>
          </w:rPr>
          <w:t xml:space="preserve">If the color is red, </w:t>
        </w:r>
      </w:ins>
    </w:p>
    <w:p w14:paraId="0A29A884" w14:textId="77777777" w:rsidR="005F523D" w:rsidRDefault="005F523D" w:rsidP="005F523D">
      <w:pPr>
        <w:pStyle w:val="ListParagraph"/>
        <w:numPr>
          <w:ilvl w:val="2"/>
          <w:numId w:val="39"/>
        </w:numPr>
        <w:rPr>
          <w:ins w:id="923" w:author="Rama Olson" w:date="2017-06-21T02:20:00Z"/>
          <w:rFonts w:cs="Arial"/>
          <w:bCs/>
        </w:rPr>
      </w:pPr>
      <w:ins w:id="924" w:author="Rama Olson" w:date="2017-06-21T02:20:00Z">
        <w:r>
          <w:rPr>
            <w:rFonts w:cs="Arial"/>
            <w:bCs/>
          </w:rPr>
          <w:t xml:space="preserve">turn right 90 degrees, </w:t>
        </w:r>
      </w:ins>
    </w:p>
    <w:p w14:paraId="7B32927C" w14:textId="77777777" w:rsidR="005F523D" w:rsidRDefault="005F523D" w:rsidP="005F523D">
      <w:pPr>
        <w:pStyle w:val="ListParagraph"/>
        <w:numPr>
          <w:ilvl w:val="2"/>
          <w:numId w:val="39"/>
        </w:numPr>
        <w:rPr>
          <w:ins w:id="925" w:author="Rama Olson" w:date="2017-06-21T02:20:00Z"/>
          <w:rFonts w:cs="Arial"/>
          <w:bCs/>
        </w:rPr>
      </w:pPr>
      <w:ins w:id="926" w:author="Rama Olson" w:date="2017-06-21T02:20:00Z">
        <w:r>
          <w:rPr>
            <w:rFonts w:cs="Arial"/>
            <w:bCs/>
          </w:rPr>
          <w:t xml:space="preserve">repeat Step 2; </w:t>
        </w:r>
      </w:ins>
    </w:p>
    <w:p w14:paraId="5E2AAAA3" w14:textId="77777777" w:rsidR="005F523D" w:rsidRDefault="005F523D" w:rsidP="005F523D">
      <w:pPr>
        <w:pStyle w:val="ListParagraph"/>
        <w:numPr>
          <w:ilvl w:val="1"/>
          <w:numId w:val="39"/>
        </w:numPr>
        <w:rPr>
          <w:ins w:id="927" w:author="Rama Olson" w:date="2017-06-21T02:20:00Z"/>
          <w:rFonts w:cs="Arial"/>
          <w:bCs/>
        </w:rPr>
      </w:pPr>
      <w:ins w:id="928" w:author="Rama Olson" w:date="2017-06-21T02:20:00Z">
        <w:r>
          <w:rPr>
            <w:rFonts w:cs="Arial"/>
            <w:bCs/>
          </w:rPr>
          <w:t>otherwise continue to Step 3.</w:t>
        </w:r>
      </w:ins>
    </w:p>
    <w:p w14:paraId="25E11857" w14:textId="77777777" w:rsidR="005F523D" w:rsidRDefault="005F523D" w:rsidP="005F523D">
      <w:pPr>
        <w:pStyle w:val="ListParagraph"/>
        <w:numPr>
          <w:ilvl w:val="0"/>
          <w:numId w:val="39"/>
        </w:numPr>
        <w:rPr>
          <w:ins w:id="929" w:author="Rama Olson" w:date="2017-06-21T02:20:00Z"/>
          <w:rFonts w:cs="Arial"/>
          <w:bCs/>
        </w:rPr>
      </w:pPr>
      <w:ins w:id="930" w:author="Rama Olson" w:date="2017-06-21T02:20:00Z">
        <w:r>
          <w:rPr>
            <w:rFonts w:cs="Arial"/>
            <w:bCs/>
          </w:rPr>
          <w:t>Move forward one unit.</w:t>
        </w:r>
      </w:ins>
    </w:p>
    <w:p w14:paraId="476F9560" w14:textId="77777777" w:rsidR="005F523D" w:rsidRDefault="005F523D" w:rsidP="005F523D">
      <w:pPr>
        <w:pStyle w:val="ListParagraph"/>
        <w:numPr>
          <w:ilvl w:val="0"/>
          <w:numId w:val="39"/>
        </w:numPr>
        <w:rPr>
          <w:ins w:id="931" w:author="Rama Olson" w:date="2017-06-21T02:20:00Z"/>
          <w:rFonts w:cs="Arial"/>
          <w:bCs/>
        </w:rPr>
      </w:pPr>
      <w:ins w:id="932" w:author="Rama Olson" w:date="2017-06-21T02:20:00Z">
        <w:r>
          <w:rPr>
            <w:rFonts w:cs="Arial"/>
            <w:bCs/>
          </w:rPr>
          <w:t>Check the color of the unit in front.</w:t>
        </w:r>
      </w:ins>
    </w:p>
    <w:p w14:paraId="1EC26090" w14:textId="77777777" w:rsidR="005F523D" w:rsidRDefault="005F523D" w:rsidP="005F523D">
      <w:pPr>
        <w:pStyle w:val="ListParagraph"/>
        <w:numPr>
          <w:ilvl w:val="1"/>
          <w:numId w:val="39"/>
        </w:numPr>
        <w:rPr>
          <w:ins w:id="933" w:author="Rama Olson" w:date="2017-06-21T02:20:00Z"/>
          <w:rFonts w:cs="Arial"/>
          <w:bCs/>
        </w:rPr>
      </w:pPr>
      <w:ins w:id="934" w:author="Rama Olson" w:date="2017-06-21T02:20:00Z">
        <w:r>
          <w:rPr>
            <w:rFonts w:cs="Arial"/>
            <w:bCs/>
          </w:rPr>
          <w:t>If the color is red</w:t>
        </w:r>
      </w:ins>
    </w:p>
    <w:p w14:paraId="21FF423D" w14:textId="77777777" w:rsidR="005F523D" w:rsidRDefault="005F523D" w:rsidP="005F523D">
      <w:pPr>
        <w:pStyle w:val="ListParagraph"/>
        <w:numPr>
          <w:ilvl w:val="2"/>
          <w:numId w:val="39"/>
        </w:numPr>
        <w:rPr>
          <w:ins w:id="935" w:author="Rama Olson" w:date="2017-06-21T02:20:00Z"/>
          <w:rFonts w:cs="Arial"/>
          <w:bCs/>
        </w:rPr>
      </w:pPr>
      <w:ins w:id="936" w:author="Rama Olson" w:date="2017-06-21T02:20:00Z">
        <w:r>
          <w:rPr>
            <w:rFonts w:cs="Arial"/>
            <w:bCs/>
          </w:rPr>
          <w:t>If the ‘turn’ value is “right”</w:t>
        </w:r>
      </w:ins>
    </w:p>
    <w:p w14:paraId="589CF467" w14:textId="77777777" w:rsidR="005F523D" w:rsidRDefault="005F523D" w:rsidP="005F523D">
      <w:pPr>
        <w:pStyle w:val="ListParagraph"/>
        <w:numPr>
          <w:ilvl w:val="3"/>
          <w:numId w:val="39"/>
        </w:numPr>
        <w:rPr>
          <w:ins w:id="937" w:author="Rama Olson" w:date="2017-06-21T02:20:00Z"/>
          <w:rFonts w:cs="Arial"/>
          <w:bCs/>
        </w:rPr>
      </w:pPr>
      <w:ins w:id="938" w:author="Rama Olson" w:date="2017-06-21T02:20:00Z">
        <w:r>
          <w:rPr>
            <w:rFonts w:cs="Arial"/>
            <w:bCs/>
          </w:rPr>
          <w:t>Turn right 90 degrees.</w:t>
        </w:r>
      </w:ins>
    </w:p>
    <w:p w14:paraId="1858EFE2" w14:textId="77777777" w:rsidR="005F523D" w:rsidRDefault="005F523D" w:rsidP="005F523D">
      <w:pPr>
        <w:pStyle w:val="ListParagraph"/>
        <w:numPr>
          <w:ilvl w:val="3"/>
          <w:numId w:val="39"/>
        </w:numPr>
        <w:rPr>
          <w:ins w:id="939" w:author="Rama Olson" w:date="2017-06-21T02:20:00Z"/>
          <w:rFonts w:cs="Arial"/>
          <w:bCs/>
        </w:rPr>
      </w:pPr>
      <w:ins w:id="940" w:author="Rama Olson" w:date="2017-06-21T02:20:00Z">
        <w:r>
          <w:rPr>
            <w:rFonts w:cs="Arial"/>
            <w:bCs/>
          </w:rPr>
          <w:t>Check the color of the unit in front</w:t>
        </w:r>
      </w:ins>
    </w:p>
    <w:p w14:paraId="26F76A20" w14:textId="77777777" w:rsidR="005F523D" w:rsidRDefault="005F523D" w:rsidP="005F523D">
      <w:pPr>
        <w:pStyle w:val="ListParagraph"/>
        <w:numPr>
          <w:ilvl w:val="4"/>
          <w:numId w:val="39"/>
        </w:numPr>
        <w:rPr>
          <w:ins w:id="941" w:author="Rama Olson" w:date="2017-06-21T02:20:00Z"/>
          <w:rFonts w:cs="Arial"/>
          <w:bCs/>
        </w:rPr>
      </w:pPr>
      <w:ins w:id="942" w:author="Rama Olson" w:date="2017-06-21T02:20:00Z">
        <w:r>
          <w:rPr>
            <w:rFonts w:cs="Arial"/>
            <w:bCs/>
          </w:rPr>
          <w:t>If the color is red, Stop Mowing.</w:t>
        </w:r>
      </w:ins>
    </w:p>
    <w:p w14:paraId="7CAF09DD" w14:textId="77777777" w:rsidR="005F523D" w:rsidRDefault="005F523D" w:rsidP="005F523D">
      <w:pPr>
        <w:pStyle w:val="ListParagraph"/>
        <w:numPr>
          <w:ilvl w:val="4"/>
          <w:numId w:val="39"/>
        </w:numPr>
        <w:rPr>
          <w:ins w:id="943" w:author="Rama Olson" w:date="2017-06-21T02:20:00Z"/>
          <w:rFonts w:cs="Arial"/>
          <w:bCs/>
        </w:rPr>
      </w:pPr>
      <w:ins w:id="944" w:author="Rama Olson" w:date="2017-06-21T02:20:00Z">
        <w:r>
          <w:rPr>
            <w:rFonts w:cs="Arial"/>
            <w:bCs/>
          </w:rPr>
          <w:t>Otherwise, continue with Step 4)a.i.3.</w:t>
        </w:r>
      </w:ins>
    </w:p>
    <w:p w14:paraId="621A64FC" w14:textId="77777777" w:rsidR="005F523D" w:rsidRDefault="005F523D" w:rsidP="005F523D">
      <w:pPr>
        <w:pStyle w:val="ListParagraph"/>
        <w:numPr>
          <w:ilvl w:val="3"/>
          <w:numId w:val="39"/>
        </w:numPr>
        <w:rPr>
          <w:ins w:id="945" w:author="Rama Olson" w:date="2017-06-21T02:20:00Z"/>
          <w:rFonts w:cs="Arial"/>
          <w:bCs/>
        </w:rPr>
      </w:pPr>
      <w:ins w:id="946" w:author="Rama Olson" w:date="2017-06-21T02:20:00Z">
        <w:r>
          <w:rPr>
            <w:rFonts w:cs="Arial"/>
            <w:bCs/>
          </w:rPr>
          <w:t>Move forward one unit.</w:t>
        </w:r>
      </w:ins>
    </w:p>
    <w:p w14:paraId="29A10192" w14:textId="77777777" w:rsidR="005F523D" w:rsidRDefault="005F523D" w:rsidP="005F523D">
      <w:pPr>
        <w:pStyle w:val="ListParagraph"/>
        <w:numPr>
          <w:ilvl w:val="3"/>
          <w:numId w:val="39"/>
        </w:numPr>
        <w:rPr>
          <w:ins w:id="947" w:author="Rama Olson" w:date="2017-06-21T02:20:00Z"/>
          <w:rFonts w:cs="Arial"/>
          <w:bCs/>
        </w:rPr>
      </w:pPr>
      <w:ins w:id="948" w:author="Rama Olson" w:date="2017-06-21T02:20:00Z">
        <w:r>
          <w:rPr>
            <w:rFonts w:cs="Arial"/>
            <w:bCs/>
          </w:rPr>
          <w:t>Turn right 90 degrees.</w:t>
        </w:r>
      </w:ins>
    </w:p>
    <w:p w14:paraId="20C618B4" w14:textId="77777777" w:rsidR="005F523D" w:rsidRDefault="005F523D" w:rsidP="005F523D">
      <w:pPr>
        <w:pStyle w:val="ListParagraph"/>
        <w:numPr>
          <w:ilvl w:val="3"/>
          <w:numId w:val="39"/>
        </w:numPr>
        <w:rPr>
          <w:ins w:id="949" w:author="Rama Olson" w:date="2017-06-21T02:20:00Z"/>
          <w:rFonts w:cs="Arial"/>
          <w:bCs/>
        </w:rPr>
      </w:pPr>
      <w:ins w:id="950" w:author="Rama Olson" w:date="2017-06-21T02:20:00Z">
        <w:r>
          <w:rPr>
            <w:rFonts w:cs="Arial"/>
            <w:bCs/>
          </w:rPr>
          <w:t>Move forward one unit.</w:t>
        </w:r>
      </w:ins>
    </w:p>
    <w:p w14:paraId="6AAE82FC" w14:textId="77777777" w:rsidR="005F523D" w:rsidRDefault="005F523D" w:rsidP="005F523D">
      <w:pPr>
        <w:pStyle w:val="ListParagraph"/>
        <w:numPr>
          <w:ilvl w:val="3"/>
          <w:numId w:val="39"/>
        </w:numPr>
        <w:rPr>
          <w:ins w:id="951" w:author="Rama Olson" w:date="2017-06-21T02:20:00Z"/>
          <w:rFonts w:cs="Arial"/>
          <w:bCs/>
        </w:rPr>
      </w:pPr>
      <w:ins w:id="952" w:author="Rama Olson" w:date="2017-06-21T02:20:00Z">
        <w:r>
          <w:rPr>
            <w:rFonts w:cs="Arial"/>
            <w:bCs/>
          </w:rPr>
          <w:t>Change ‘turn’ to “left”.</w:t>
        </w:r>
      </w:ins>
    </w:p>
    <w:p w14:paraId="43E3F655" w14:textId="77777777" w:rsidR="005F523D" w:rsidRDefault="005F523D" w:rsidP="005F523D">
      <w:pPr>
        <w:pStyle w:val="ListParagraph"/>
        <w:numPr>
          <w:ilvl w:val="2"/>
          <w:numId w:val="39"/>
        </w:numPr>
        <w:rPr>
          <w:ins w:id="953" w:author="Rama Olson" w:date="2017-06-21T02:20:00Z"/>
          <w:rFonts w:cs="Arial"/>
          <w:bCs/>
        </w:rPr>
      </w:pPr>
      <w:ins w:id="954" w:author="Rama Olson" w:date="2017-06-21T02:20:00Z">
        <w:r>
          <w:rPr>
            <w:rFonts w:cs="Arial"/>
            <w:bCs/>
          </w:rPr>
          <w:t>Otherwise the ‘turn’ value is “left”</w:t>
        </w:r>
      </w:ins>
    </w:p>
    <w:p w14:paraId="1B6DED3A" w14:textId="77777777" w:rsidR="005F523D" w:rsidRDefault="005F523D" w:rsidP="005F523D">
      <w:pPr>
        <w:pStyle w:val="ListParagraph"/>
        <w:numPr>
          <w:ilvl w:val="3"/>
          <w:numId w:val="39"/>
        </w:numPr>
        <w:rPr>
          <w:ins w:id="955" w:author="Rama Olson" w:date="2017-06-21T02:20:00Z"/>
          <w:rFonts w:cs="Arial"/>
          <w:bCs/>
        </w:rPr>
      </w:pPr>
      <w:ins w:id="956" w:author="Rama Olson" w:date="2017-06-21T02:20:00Z">
        <w:r>
          <w:rPr>
            <w:rFonts w:cs="Arial"/>
            <w:bCs/>
          </w:rPr>
          <w:t>Turn left 90 degrees.</w:t>
        </w:r>
      </w:ins>
    </w:p>
    <w:p w14:paraId="63329572" w14:textId="77777777" w:rsidR="005F523D" w:rsidRDefault="005F523D" w:rsidP="005F523D">
      <w:pPr>
        <w:pStyle w:val="ListParagraph"/>
        <w:numPr>
          <w:ilvl w:val="3"/>
          <w:numId w:val="39"/>
        </w:numPr>
        <w:rPr>
          <w:ins w:id="957" w:author="Rama Olson" w:date="2017-06-21T02:20:00Z"/>
          <w:rFonts w:cs="Arial"/>
          <w:bCs/>
        </w:rPr>
      </w:pPr>
      <w:ins w:id="958" w:author="Rama Olson" w:date="2017-06-21T02:20:00Z">
        <w:r>
          <w:rPr>
            <w:rFonts w:cs="Arial"/>
            <w:bCs/>
          </w:rPr>
          <w:t>Check the color of the unit in front.</w:t>
        </w:r>
      </w:ins>
    </w:p>
    <w:p w14:paraId="269C2C47" w14:textId="77777777" w:rsidR="005F523D" w:rsidRDefault="005F523D" w:rsidP="005F523D">
      <w:pPr>
        <w:pStyle w:val="ListParagraph"/>
        <w:numPr>
          <w:ilvl w:val="4"/>
          <w:numId w:val="39"/>
        </w:numPr>
        <w:rPr>
          <w:ins w:id="959" w:author="Rama Olson" w:date="2017-06-21T02:20:00Z"/>
          <w:rFonts w:cs="Arial"/>
          <w:bCs/>
        </w:rPr>
      </w:pPr>
      <w:ins w:id="960" w:author="Rama Olson" w:date="2017-06-21T02:20:00Z">
        <w:r>
          <w:rPr>
            <w:rFonts w:cs="Arial"/>
            <w:bCs/>
          </w:rPr>
          <w:t>If the color is red, Stop Mowing.</w:t>
        </w:r>
      </w:ins>
    </w:p>
    <w:p w14:paraId="505B6EEB" w14:textId="77777777" w:rsidR="005F523D" w:rsidRPr="005F523D" w:rsidRDefault="005F523D" w:rsidP="005F523D">
      <w:pPr>
        <w:pStyle w:val="ListParagraph"/>
        <w:numPr>
          <w:ilvl w:val="4"/>
          <w:numId w:val="39"/>
        </w:numPr>
        <w:rPr>
          <w:ins w:id="961" w:author="Rama Olson" w:date="2017-06-21T02:20:00Z"/>
          <w:rFonts w:cs="Arial"/>
          <w:bCs/>
        </w:rPr>
      </w:pPr>
      <w:ins w:id="962" w:author="Rama Olson" w:date="2017-06-21T02:20:00Z">
        <w:r>
          <w:rPr>
            <w:rFonts w:cs="Arial"/>
            <w:bCs/>
          </w:rPr>
          <w:t>Otherwise, continue with Step 4)a.ii.3.</w:t>
        </w:r>
      </w:ins>
    </w:p>
    <w:p w14:paraId="5EBB0004" w14:textId="77777777" w:rsidR="005F523D" w:rsidRDefault="005F523D" w:rsidP="005F523D">
      <w:pPr>
        <w:pStyle w:val="ListParagraph"/>
        <w:numPr>
          <w:ilvl w:val="3"/>
          <w:numId w:val="39"/>
        </w:numPr>
        <w:rPr>
          <w:ins w:id="963" w:author="Rama Olson" w:date="2017-06-21T02:20:00Z"/>
          <w:rFonts w:cs="Arial"/>
          <w:bCs/>
        </w:rPr>
      </w:pPr>
      <w:ins w:id="964" w:author="Rama Olson" w:date="2017-06-21T02:20:00Z">
        <w:r>
          <w:rPr>
            <w:rFonts w:cs="Arial"/>
            <w:bCs/>
          </w:rPr>
          <w:t>Move forward one unit.</w:t>
        </w:r>
      </w:ins>
    </w:p>
    <w:p w14:paraId="46FC80B4" w14:textId="77777777" w:rsidR="005F523D" w:rsidRDefault="005F523D" w:rsidP="005F523D">
      <w:pPr>
        <w:pStyle w:val="ListParagraph"/>
        <w:numPr>
          <w:ilvl w:val="3"/>
          <w:numId w:val="39"/>
        </w:numPr>
        <w:rPr>
          <w:ins w:id="965" w:author="Rama Olson" w:date="2017-06-21T02:20:00Z"/>
          <w:rFonts w:cs="Arial"/>
          <w:bCs/>
        </w:rPr>
      </w:pPr>
      <w:ins w:id="966" w:author="Rama Olson" w:date="2017-06-21T02:20:00Z">
        <w:r>
          <w:rPr>
            <w:rFonts w:cs="Arial"/>
            <w:bCs/>
          </w:rPr>
          <w:t>Turn left 90 degrees.</w:t>
        </w:r>
      </w:ins>
    </w:p>
    <w:p w14:paraId="5FE25EC4" w14:textId="77777777" w:rsidR="005F523D" w:rsidRDefault="005F523D" w:rsidP="005F523D">
      <w:pPr>
        <w:pStyle w:val="ListParagraph"/>
        <w:numPr>
          <w:ilvl w:val="3"/>
          <w:numId w:val="39"/>
        </w:numPr>
        <w:rPr>
          <w:ins w:id="967" w:author="Rama Olson" w:date="2017-06-21T02:20:00Z"/>
          <w:rFonts w:cs="Arial"/>
          <w:bCs/>
        </w:rPr>
      </w:pPr>
      <w:ins w:id="968" w:author="Rama Olson" w:date="2017-06-21T02:20:00Z">
        <w:r>
          <w:rPr>
            <w:rFonts w:cs="Arial"/>
            <w:bCs/>
          </w:rPr>
          <w:t>Move forward one unit.</w:t>
        </w:r>
      </w:ins>
    </w:p>
    <w:p w14:paraId="0A5A7C31" w14:textId="77777777" w:rsidR="005F523D" w:rsidRDefault="005F523D" w:rsidP="005F523D">
      <w:pPr>
        <w:pStyle w:val="ListParagraph"/>
        <w:numPr>
          <w:ilvl w:val="3"/>
          <w:numId w:val="39"/>
        </w:numPr>
        <w:rPr>
          <w:ins w:id="969" w:author="Rama Olson" w:date="2017-06-21T02:20:00Z"/>
          <w:rFonts w:cs="Arial"/>
          <w:bCs/>
        </w:rPr>
      </w:pPr>
      <w:ins w:id="970" w:author="Rama Olson" w:date="2017-06-21T02:20:00Z">
        <w:r>
          <w:rPr>
            <w:rFonts w:cs="Arial"/>
            <w:bCs/>
          </w:rPr>
          <w:t>Change ‘turn’ to “right”.</w:t>
        </w:r>
      </w:ins>
    </w:p>
    <w:p w14:paraId="4C5B285C" w14:textId="77777777" w:rsidR="005F523D" w:rsidRPr="00A158A4" w:rsidRDefault="005F523D" w:rsidP="005F523D">
      <w:pPr>
        <w:pStyle w:val="ListParagraph"/>
        <w:numPr>
          <w:ilvl w:val="1"/>
          <w:numId w:val="39"/>
        </w:numPr>
        <w:rPr>
          <w:ins w:id="971" w:author="Rama Olson" w:date="2017-06-21T02:20:00Z"/>
          <w:rFonts w:cs="Arial"/>
          <w:bCs/>
        </w:rPr>
      </w:pPr>
      <w:ins w:id="972" w:author="Rama Olson" w:date="2017-06-21T02:20:00Z">
        <w:r>
          <w:rPr>
            <w:rFonts w:cs="Arial"/>
            <w:bCs/>
          </w:rPr>
          <w:t>Otherwise the color is green, so repeat Step 3.</w:t>
        </w:r>
        <w:r w:rsidRPr="00A158A4">
          <w:rPr>
            <w:rFonts w:cs="Arial"/>
            <w:bCs/>
          </w:rPr>
          <w:t xml:space="preserve"> </w:t>
        </w:r>
      </w:ins>
    </w:p>
    <w:p w14:paraId="1BE3F3F4" w14:textId="49350A61" w:rsidR="005F523D" w:rsidRPr="005F523D" w:rsidRDefault="005F523D" w:rsidP="00061557">
      <w:pPr>
        <w:rPr>
          <w:rStyle w:val="Pseudo"/>
        </w:rPr>
      </w:pPr>
    </w:p>
    <w:p w14:paraId="0C358304" w14:textId="0EEB2F49" w:rsidR="00A34573" w:rsidRDefault="00A34573" w:rsidP="00061557">
      <w:pPr>
        <w:rPr>
          <w:ins w:id="973" w:author="Rama Olson" w:date="2017-06-21T02:56:00Z"/>
          <w:rStyle w:val="Pseudo"/>
          <w:b w:val="0"/>
        </w:rPr>
      </w:pPr>
      <w:ins w:id="974" w:author="Rama Olson" w:date="2017-06-21T02:37:00Z">
        <w:r>
          <w:rPr>
            <w:rStyle w:val="Pseudo"/>
          </w:rPr>
          <w:lastRenderedPageBreak/>
          <w:t xml:space="preserve">Solution to R1.23: </w:t>
        </w:r>
      </w:ins>
      <w:ins w:id="975" w:author="Rama Olson" w:date="2017-06-21T02:41:00Z">
        <w:r w:rsidR="00850CEF" w:rsidRPr="00850CEF">
          <w:rPr>
            <w:rStyle w:val="Pseudo"/>
            <w:b w:val="0"/>
            <w:rPrChange w:id="976" w:author="Rama Olson" w:date="2017-06-21T02:41:00Z">
              <w:rPr>
                <w:rStyle w:val="Pseudo"/>
              </w:rPr>
            </w:rPrChange>
          </w:rPr>
          <w:t>Example algorithm to count the number of windows in a room, starting from any position in the room:</w:t>
        </w:r>
      </w:ins>
      <w:ins w:id="977" w:author="Rama Olson" w:date="2017-06-21T02:43:00Z">
        <w:r w:rsidR="00850CEF">
          <w:rPr>
            <w:rStyle w:val="Pseudo"/>
            <w:b w:val="0"/>
          </w:rPr>
          <w:t xml:space="preserve"> (we will count the number of walls, to keep track of what we’re doing {there are four walls}</w:t>
        </w:r>
      </w:ins>
      <w:ins w:id="978" w:author="Rama Olson" w:date="2017-06-21T02:44:00Z">
        <w:r w:rsidR="00850CEF">
          <w:rPr>
            <w:rStyle w:val="Pseudo"/>
            <w:b w:val="0"/>
          </w:rPr>
          <w:t>, and count the number of windows, to provide the solution to this problem</w:t>
        </w:r>
      </w:ins>
      <w:ins w:id="979" w:author="Rama Olson" w:date="2017-06-21T02:59:00Z">
        <w:r w:rsidR="001A6A30">
          <w:rPr>
            <w:rStyle w:val="Pseudo"/>
            <w:b w:val="0"/>
          </w:rPr>
          <w:t>)</w:t>
        </w:r>
      </w:ins>
      <w:ins w:id="980" w:author="Rama Olson" w:date="2017-06-21T02:44:00Z">
        <w:r w:rsidR="00850CEF">
          <w:rPr>
            <w:rStyle w:val="Pseudo"/>
            <w:b w:val="0"/>
          </w:rPr>
          <w:t>.</w:t>
        </w:r>
      </w:ins>
      <w:ins w:id="981" w:author="Rama Olson" w:date="2017-06-21T02:59:00Z">
        <w:r w:rsidR="001A6A30">
          <w:rPr>
            <w:rStyle w:val="Pseudo"/>
            <w:b w:val="0"/>
          </w:rPr>
          <w:t xml:space="preserve">  Also, because the size of a window is unknown, an additional variable</w:t>
        </w:r>
      </w:ins>
      <w:ins w:id="982" w:author="Rama Olson" w:date="2017-06-21T03:00:00Z">
        <w:r w:rsidR="001A6A30">
          <w:rPr>
            <w:rStyle w:val="Pseudo"/>
            <w:b w:val="0"/>
          </w:rPr>
          <w:t>,</w:t>
        </w:r>
      </w:ins>
      <w:ins w:id="983" w:author="Rama Olson" w:date="2017-06-21T02:59:00Z">
        <w:r w:rsidR="001A6A30">
          <w:rPr>
            <w:rStyle w:val="Pseudo"/>
            <w:b w:val="0"/>
          </w:rPr>
          <w:t xml:space="preserve"> </w:t>
        </w:r>
      </w:ins>
      <w:ins w:id="984" w:author="Rama Olson" w:date="2017-06-21T03:00:00Z">
        <w:r w:rsidR="001A6A30">
          <w:rPr>
            <w:rStyle w:val="Pseudo"/>
            <w:b w:val="0"/>
          </w:rPr>
          <w:t>‘window’, will be used to keep track of what the robot is sensing</w:t>
        </w:r>
      </w:ins>
      <w:ins w:id="985" w:author="Rama Olson" w:date="2017-06-21T03:12:00Z">
        <w:r w:rsidR="00E30672">
          <w:rPr>
            <w:rStyle w:val="Pseudo"/>
            <w:b w:val="0"/>
          </w:rPr>
          <w:t xml:space="preserve"> (‘window’ = 1 means there is a window, while ‘window’ = 0 means there is a wall)</w:t>
        </w:r>
      </w:ins>
      <w:ins w:id="986" w:author="Rama Olson" w:date="2017-06-21T03:00:00Z">
        <w:r w:rsidR="001A6A30">
          <w:rPr>
            <w:rStyle w:val="Pseudo"/>
            <w:b w:val="0"/>
          </w:rPr>
          <w:t xml:space="preserve">. </w:t>
        </w:r>
      </w:ins>
    </w:p>
    <w:p w14:paraId="6F120F07" w14:textId="77777777" w:rsidR="00401927" w:rsidRDefault="00401927" w:rsidP="00061557">
      <w:pPr>
        <w:rPr>
          <w:ins w:id="987" w:author="Rama Olson" w:date="2017-06-21T02:56:00Z"/>
          <w:rStyle w:val="Pseudo"/>
          <w:b w:val="0"/>
        </w:rPr>
      </w:pPr>
    </w:p>
    <w:p w14:paraId="69286C30" w14:textId="26D64FA1" w:rsidR="00401927" w:rsidRDefault="00401927" w:rsidP="00061557">
      <w:pPr>
        <w:rPr>
          <w:ins w:id="988" w:author="Rama Olson" w:date="2017-06-21T02:41:00Z"/>
          <w:rStyle w:val="Pseudo"/>
        </w:rPr>
      </w:pPr>
      <w:ins w:id="989" w:author="Rama Olson" w:date="2017-06-21T02:56:00Z">
        <w:r>
          <w:rPr>
            <w:rStyle w:val="Pseudo"/>
            <w:b w:val="0"/>
          </w:rPr>
          <w:t>Main algorithm:</w:t>
        </w:r>
      </w:ins>
    </w:p>
    <w:p w14:paraId="76AF4A1B" w14:textId="3F039697" w:rsidR="00850CEF" w:rsidRDefault="00850CEF">
      <w:pPr>
        <w:pStyle w:val="ListParagraph"/>
        <w:numPr>
          <w:ilvl w:val="0"/>
          <w:numId w:val="41"/>
        </w:numPr>
        <w:rPr>
          <w:ins w:id="990" w:author="Rama Olson" w:date="2017-06-21T02:43:00Z"/>
          <w:rStyle w:val="Pseudo"/>
          <w:b w:val="0"/>
        </w:rPr>
        <w:pPrChange w:id="991" w:author="Rama Olson" w:date="2017-06-21T02:42:00Z">
          <w:pPr/>
        </w:pPrChange>
      </w:pPr>
      <w:ins w:id="992" w:author="Rama Olson" w:date="2017-06-21T02:44:00Z">
        <w:r>
          <w:rPr>
            <w:rStyle w:val="Pseudo"/>
            <w:b w:val="0"/>
          </w:rPr>
          <w:t>Set</w:t>
        </w:r>
      </w:ins>
      <w:ins w:id="993" w:author="Rama Olson" w:date="2017-06-21T02:45:00Z">
        <w:r>
          <w:rPr>
            <w:rStyle w:val="Pseudo"/>
            <w:b w:val="0"/>
          </w:rPr>
          <w:t xml:space="preserve"> ‘number_of_walls’</w:t>
        </w:r>
        <w:r w:rsidR="001A6A30">
          <w:rPr>
            <w:rStyle w:val="Pseudo"/>
            <w:b w:val="0"/>
          </w:rPr>
          <w:t>,</w:t>
        </w:r>
        <w:r>
          <w:rPr>
            <w:rStyle w:val="Pseudo"/>
            <w:b w:val="0"/>
          </w:rPr>
          <w:t xml:space="preserve"> ‘number_of_windows’</w:t>
        </w:r>
      </w:ins>
      <w:ins w:id="994" w:author="Rama Olson" w:date="2017-06-21T03:01:00Z">
        <w:r w:rsidR="001A6A30">
          <w:rPr>
            <w:rStyle w:val="Pseudo"/>
            <w:b w:val="0"/>
          </w:rPr>
          <w:t>, and ‘window’ all</w:t>
        </w:r>
      </w:ins>
      <w:ins w:id="995" w:author="Rama Olson" w:date="2017-06-21T02:45:00Z">
        <w:r>
          <w:rPr>
            <w:rStyle w:val="Pseudo"/>
            <w:b w:val="0"/>
          </w:rPr>
          <w:t xml:space="preserve"> to zero.</w:t>
        </w:r>
      </w:ins>
    </w:p>
    <w:p w14:paraId="760B3CBF" w14:textId="7D37D276" w:rsidR="00850CEF" w:rsidRDefault="00850CEF">
      <w:pPr>
        <w:pStyle w:val="ListParagraph"/>
        <w:numPr>
          <w:ilvl w:val="0"/>
          <w:numId w:val="41"/>
        </w:numPr>
        <w:rPr>
          <w:ins w:id="996" w:author="Rama Olson" w:date="2017-06-21T02:42:00Z"/>
          <w:rStyle w:val="Pseudo"/>
          <w:b w:val="0"/>
        </w:rPr>
        <w:pPrChange w:id="997" w:author="Rama Olson" w:date="2017-06-21T02:42:00Z">
          <w:pPr/>
        </w:pPrChange>
      </w:pPr>
      <w:ins w:id="998" w:author="Rama Olson" w:date="2017-06-21T02:42:00Z">
        <w:r>
          <w:rPr>
            <w:rStyle w:val="Pseudo"/>
            <w:b w:val="0"/>
          </w:rPr>
          <w:t>Find a corner, and set the starting position.</w:t>
        </w:r>
      </w:ins>
    </w:p>
    <w:p w14:paraId="5B6999A2" w14:textId="3293B0BD" w:rsidR="00850CEF" w:rsidRDefault="00850CEF">
      <w:pPr>
        <w:pStyle w:val="ListParagraph"/>
        <w:numPr>
          <w:ilvl w:val="0"/>
          <w:numId w:val="41"/>
        </w:numPr>
        <w:rPr>
          <w:ins w:id="999" w:author="Rama Olson" w:date="2017-06-21T03:17:00Z"/>
          <w:rStyle w:val="Pseudo"/>
          <w:b w:val="0"/>
        </w:rPr>
        <w:pPrChange w:id="1000" w:author="Rama Olson" w:date="2017-06-21T02:42:00Z">
          <w:pPr/>
        </w:pPrChange>
      </w:pPr>
      <w:ins w:id="1001" w:author="Rama Olson" w:date="2017-06-21T02:42:00Z">
        <w:r>
          <w:rPr>
            <w:rStyle w:val="Pseudo"/>
            <w:b w:val="0"/>
          </w:rPr>
          <w:t>For each wall, examine the wall and count the number of windows.</w:t>
        </w:r>
      </w:ins>
    </w:p>
    <w:p w14:paraId="29FA4E97" w14:textId="1DF2795F" w:rsidR="00E30672" w:rsidRDefault="00E30672">
      <w:pPr>
        <w:pStyle w:val="ListParagraph"/>
        <w:numPr>
          <w:ilvl w:val="0"/>
          <w:numId w:val="41"/>
        </w:numPr>
        <w:rPr>
          <w:ins w:id="1002" w:author="Rama Olson" w:date="2017-06-21T03:18:00Z"/>
          <w:rStyle w:val="Pseudo"/>
          <w:b w:val="0"/>
        </w:rPr>
        <w:pPrChange w:id="1003" w:author="Rama Olson" w:date="2017-06-21T02:42:00Z">
          <w:pPr/>
        </w:pPrChange>
      </w:pPr>
      <w:ins w:id="1004" w:author="Rama Olson" w:date="2017-06-21T03:17:00Z">
        <w:r>
          <w:rPr>
            <w:rStyle w:val="Pseudo"/>
            <w:b w:val="0"/>
          </w:rPr>
          <w:t>When finished, display the number of windows.</w:t>
        </w:r>
      </w:ins>
    </w:p>
    <w:p w14:paraId="69D1A867" w14:textId="56B9BF6C" w:rsidR="001D5120" w:rsidRDefault="001D5120">
      <w:pPr>
        <w:pStyle w:val="ListParagraph"/>
        <w:numPr>
          <w:ilvl w:val="0"/>
          <w:numId w:val="41"/>
        </w:numPr>
        <w:rPr>
          <w:ins w:id="1005" w:author="Rama Olson" w:date="2017-06-21T02:46:00Z"/>
          <w:rStyle w:val="Pseudo"/>
          <w:b w:val="0"/>
        </w:rPr>
        <w:pPrChange w:id="1006" w:author="Rama Olson" w:date="2017-06-21T02:42:00Z">
          <w:pPr/>
        </w:pPrChange>
      </w:pPr>
      <w:ins w:id="1007" w:author="Rama Olson" w:date="2017-06-21T03:18:00Z">
        <w:r>
          <w:rPr>
            <w:rStyle w:val="Pseudo"/>
            <w:b w:val="0"/>
          </w:rPr>
          <w:t>Stop.</w:t>
        </w:r>
      </w:ins>
    </w:p>
    <w:p w14:paraId="001812B5" w14:textId="77777777" w:rsidR="00850CEF" w:rsidRDefault="00850CEF">
      <w:pPr>
        <w:pStyle w:val="ListParagraph"/>
        <w:rPr>
          <w:ins w:id="1008" w:author="Rama Olson" w:date="2017-06-21T02:46:00Z"/>
          <w:rStyle w:val="Pseudo"/>
          <w:b w:val="0"/>
        </w:rPr>
        <w:pPrChange w:id="1009" w:author="Rama Olson" w:date="2017-06-21T02:46:00Z">
          <w:pPr/>
        </w:pPrChange>
      </w:pPr>
    </w:p>
    <w:p w14:paraId="6729DA5B" w14:textId="77F19A9D" w:rsidR="00401927" w:rsidRPr="00401927" w:rsidRDefault="00401927">
      <w:pPr>
        <w:pStyle w:val="ListParagraph"/>
        <w:ind w:left="0"/>
        <w:rPr>
          <w:ins w:id="1010" w:author="Rama Olson" w:date="2017-06-21T02:46:00Z"/>
          <w:rStyle w:val="Pseudo"/>
          <w:b w:val="0"/>
        </w:rPr>
        <w:pPrChange w:id="1011" w:author="Rama Olson" w:date="2017-06-21T02:56:00Z">
          <w:pPr/>
        </w:pPrChange>
      </w:pPr>
      <w:ins w:id="1012" w:author="Rama Olson" w:date="2017-06-21T02:46:00Z">
        <w:r>
          <w:rPr>
            <w:rStyle w:val="Pseudo"/>
            <w:b w:val="0"/>
          </w:rPr>
          <w:t>Finding a corner:</w:t>
        </w:r>
      </w:ins>
    </w:p>
    <w:p w14:paraId="5F201F4C" w14:textId="7463FA95" w:rsidR="00850CEF" w:rsidRDefault="00850CEF">
      <w:pPr>
        <w:pStyle w:val="ListParagraph"/>
        <w:numPr>
          <w:ilvl w:val="0"/>
          <w:numId w:val="42"/>
        </w:numPr>
        <w:rPr>
          <w:ins w:id="1013" w:author="Rama Olson" w:date="2017-06-21T02:46:00Z"/>
          <w:rStyle w:val="Pseudo"/>
          <w:b w:val="0"/>
        </w:rPr>
        <w:pPrChange w:id="1014" w:author="Rama Olson" w:date="2017-06-21T02:46:00Z">
          <w:pPr/>
        </w:pPrChange>
      </w:pPr>
      <w:ins w:id="1015" w:author="Rama Olson" w:date="2017-06-21T02:46:00Z">
        <w:r>
          <w:rPr>
            <w:rStyle w:val="Pseudo"/>
            <w:b w:val="0"/>
          </w:rPr>
          <w:t>Check what is in front of the robot.</w:t>
        </w:r>
      </w:ins>
    </w:p>
    <w:p w14:paraId="7BF2C7EF" w14:textId="77777777" w:rsidR="00401927" w:rsidRDefault="00850CEF">
      <w:pPr>
        <w:pStyle w:val="ListParagraph"/>
        <w:numPr>
          <w:ilvl w:val="0"/>
          <w:numId w:val="42"/>
        </w:numPr>
        <w:rPr>
          <w:ins w:id="1016" w:author="Rama Olson" w:date="2017-06-21T02:47:00Z"/>
          <w:rStyle w:val="Pseudo"/>
          <w:b w:val="0"/>
        </w:rPr>
        <w:pPrChange w:id="1017" w:author="Rama Olson" w:date="2017-06-21T02:46:00Z">
          <w:pPr/>
        </w:pPrChange>
      </w:pPr>
      <w:ins w:id="1018" w:author="Rama Olson" w:date="2017-06-21T02:47:00Z">
        <w:r>
          <w:rPr>
            <w:rStyle w:val="Pseudo"/>
            <w:b w:val="0"/>
          </w:rPr>
          <w:t xml:space="preserve">If neither a wall or window, </w:t>
        </w:r>
      </w:ins>
    </w:p>
    <w:p w14:paraId="5D2876D7" w14:textId="4EBC0EA5" w:rsidR="00850CEF" w:rsidRDefault="00401927">
      <w:pPr>
        <w:pStyle w:val="ListParagraph"/>
        <w:numPr>
          <w:ilvl w:val="1"/>
          <w:numId w:val="42"/>
        </w:numPr>
        <w:rPr>
          <w:ins w:id="1019" w:author="Rama Olson" w:date="2017-06-21T02:48:00Z"/>
          <w:rStyle w:val="Pseudo"/>
          <w:b w:val="0"/>
        </w:rPr>
        <w:pPrChange w:id="1020" w:author="Rama Olson" w:date="2017-06-21T02:47:00Z">
          <w:pPr/>
        </w:pPrChange>
      </w:pPr>
      <w:ins w:id="1021" w:author="Rama Olson" w:date="2017-06-21T02:47:00Z">
        <w:r>
          <w:rPr>
            <w:rStyle w:val="Pseudo"/>
            <w:b w:val="0"/>
          </w:rPr>
          <w:t>move forward,</w:t>
        </w:r>
      </w:ins>
    </w:p>
    <w:p w14:paraId="73A0CF86" w14:textId="5FAA47B9" w:rsidR="00401927" w:rsidRDefault="00401927">
      <w:pPr>
        <w:pStyle w:val="ListParagraph"/>
        <w:numPr>
          <w:ilvl w:val="1"/>
          <w:numId w:val="42"/>
        </w:numPr>
        <w:rPr>
          <w:ins w:id="1022" w:author="Rama Olson" w:date="2017-06-21T02:47:00Z"/>
          <w:rStyle w:val="Pseudo"/>
          <w:b w:val="0"/>
        </w:rPr>
        <w:pPrChange w:id="1023" w:author="Rama Olson" w:date="2017-06-21T02:47:00Z">
          <w:pPr/>
        </w:pPrChange>
      </w:pPr>
      <w:ins w:id="1024" w:author="Rama Olson" w:date="2017-06-21T02:48:00Z">
        <w:r>
          <w:rPr>
            <w:rStyle w:val="Pseudo"/>
            <w:b w:val="0"/>
          </w:rPr>
          <w:t xml:space="preserve">repeat Step 1 of </w:t>
        </w:r>
      </w:ins>
      <w:ins w:id="1025" w:author="Rama Olson" w:date="2017-06-21T02:55:00Z">
        <w:r>
          <w:rPr>
            <w:rStyle w:val="Pseudo"/>
            <w:b w:val="0"/>
          </w:rPr>
          <w:t>‘finding a corner’</w:t>
        </w:r>
      </w:ins>
      <w:ins w:id="1026" w:author="Rama Olson" w:date="2017-06-21T02:48:00Z">
        <w:r>
          <w:rPr>
            <w:rStyle w:val="Pseudo"/>
            <w:b w:val="0"/>
          </w:rPr>
          <w:t>.</w:t>
        </w:r>
      </w:ins>
    </w:p>
    <w:p w14:paraId="23BF306A" w14:textId="77777777" w:rsidR="00401927" w:rsidRDefault="00401927">
      <w:pPr>
        <w:pStyle w:val="ListParagraph"/>
        <w:numPr>
          <w:ilvl w:val="0"/>
          <w:numId w:val="42"/>
        </w:numPr>
        <w:rPr>
          <w:ins w:id="1027" w:author="Rama Olson" w:date="2017-06-21T02:50:00Z"/>
          <w:rStyle w:val="Pseudo"/>
          <w:b w:val="0"/>
        </w:rPr>
        <w:pPrChange w:id="1028" w:author="Rama Olson" w:date="2017-06-21T02:48:00Z">
          <w:pPr/>
        </w:pPrChange>
      </w:pPr>
      <w:ins w:id="1029" w:author="Rama Olson" w:date="2017-06-21T02:47:00Z">
        <w:r>
          <w:rPr>
            <w:rStyle w:val="Pseudo"/>
            <w:b w:val="0"/>
          </w:rPr>
          <w:t>otherwise</w:t>
        </w:r>
      </w:ins>
      <w:ins w:id="1030" w:author="Rama Olson" w:date="2017-06-21T02:48:00Z">
        <w:r>
          <w:rPr>
            <w:rStyle w:val="Pseudo"/>
            <w:b w:val="0"/>
          </w:rPr>
          <w:t>,</w:t>
        </w:r>
      </w:ins>
      <w:ins w:id="1031" w:author="Rama Olson" w:date="2017-06-21T02:47:00Z">
        <w:r>
          <w:rPr>
            <w:rStyle w:val="Pseudo"/>
            <w:b w:val="0"/>
          </w:rPr>
          <w:t xml:space="preserve"> </w:t>
        </w:r>
      </w:ins>
    </w:p>
    <w:p w14:paraId="27FE56CC" w14:textId="72345179" w:rsidR="00401927" w:rsidRDefault="00401927">
      <w:pPr>
        <w:pStyle w:val="ListParagraph"/>
        <w:numPr>
          <w:ilvl w:val="1"/>
          <w:numId w:val="42"/>
        </w:numPr>
        <w:rPr>
          <w:ins w:id="1032" w:author="Rama Olson" w:date="2017-06-21T02:50:00Z"/>
          <w:rStyle w:val="Pseudo"/>
          <w:b w:val="0"/>
        </w:rPr>
        <w:pPrChange w:id="1033" w:author="Rama Olson" w:date="2017-06-21T02:50:00Z">
          <w:pPr/>
        </w:pPrChange>
      </w:pPr>
      <w:ins w:id="1034" w:author="Rama Olson" w:date="2017-06-21T02:50:00Z">
        <w:r>
          <w:rPr>
            <w:rStyle w:val="Pseudo"/>
            <w:b w:val="0"/>
          </w:rPr>
          <w:t>add 1 to ‘number_of_walls’, then</w:t>
        </w:r>
      </w:ins>
    </w:p>
    <w:p w14:paraId="2E13A662" w14:textId="63549D49" w:rsidR="00401927" w:rsidRDefault="00401927">
      <w:pPr>
        <w:pStyle w:val="ListParagraph"/>
        <w:numPr>
          <w:ilvl w:val="1"/>
          <w:numId w:val="42"/>
        </w:numPr>
        <w:rPr>
          <w:ins w:id="1035" w:author="Rama Olson" w:date="2017-06-21T02:51:00Z"/>
          <w:rStyle w:val="Pseudo"/>
          <w:b w:val="0"/>
        </w:rPr>
        <w:pPrChange w:id="1036" w:author="Rama Olson" w:date="2017-06-21T02:50:00Z">
          <w:pPr/>
        </w:pPrChange>
      </w:pPr>
      <w:ins w:id="1037" w:author="Rama Olson" w:date="2017-06-21T02:47:00Z">
        <w:r>
          <w:rPr>
            <w:rStyle w:val="Pseudo"/>
            <w:b w:val="0"/>
          </w:rPr>
          <w:t>turn right.</w:t>
        </w:r>
      </w:ins>
    </w:p>
    <w:p w14:paraId="0D551C92" w14:textId="7E2079E6" w:rsidR="00401927" w:rsidRPr="00401927" w:rsidRDefault="00401927">
      <w:pPr>
        <w:pStyle w:val="ListParagraph"/>
        <w:numPr>
          <w:ilvl w:val="1"/>
          <w:numId w:val="42"/>
        </w:numPr>
        <w:rPr>
          <w:ins w:id="1038" w:author="Rama Olson" w:date="2017-06-21T02:52:00Z"/>
          <w:rStyle w:val="Pseudo"/>
          <w:b w:val="0"/>
        </w:rPr>
        <w:pPrChange w:id="1039" w:author="Rama Olson" w:date="2017-06-21T02:56:00Z">
          <w:pPr/>
        </w:pPrChange>
      </w:pPr>
      <w:ins w:id="1040" w:author="Rama Olson" w:date="2017-06-21T02:51:00Z">
        <w:r>
          <w:rPr>
            <w:rStyle w:val="Pseudo"/>
            <w:b w:val="0"/>
          </w:rPr>
          <w:t xml:space="preserve">If </w:t>
        </w:r>
      </w:ins>
      <w:ins w:id="1041" w:author="Rama Olson" w:date="2017-06-21T02:52:00Z">
        <w:r>
          <w:rPr>
            <w:rStyle w:val="Pseudo"/>
            <w:b w:val="0"/>
          </w:rPr>
          <w:t>‘number_of_walls’ is 2,</w:t>
        </w:r>
      </w:ins>
    </w:p>
    <w:p w14:paraId="0CD3A21E" w14:textId="199C8487" w:rsidR="00401927" w:rsidRDefault="00401927">
      <w:pPr>
        <w:pStyle w:val="ListParagraph"/>
        <w:numPr>
          <w:ilvl w:val="2"/>
          <w:numId w:val="42"/>
        </w:numPr>
        <w:rPr>
          <w:ins w:id="1042" w:author="Rama Olson" w:date="2017-06-21T02:52:00Z"/>
          <w:rStyle w:val="Pseudo"/>
          <w:b w:val="0"/>
        </w:rPr>
        <w:pPrChange w:id="1043" w:author="Rama Olson" w:date="2017-06-21T02:52:00Z">
          <w:pPr/>
        </w:pPrChange>
      </w:pPr>
      <w:ins w:id="1044" w:author="Rama Olson" w:date="2017-06-21T02:52:00Z">
        <w:r>
          <w:rPr>
            <w:rStyle w:val="Pseudo"/>
            <w:b w:val="0"/>
          </w:rPr>
          <w:t>Set ‘number_of_walls’ to 0.</w:t>
        </w:r>
      </w:ins>
    </w:p>
    <w:p w14:paraId="52F1998C" w14:textId="3097ADA4" w:rsidR="00401927" w:rsidRDefault="00401927">
      <w:pPr>
        <w:pStyle w:val="ListParagraph"/>
        <w:numPr>
          <w:ilvl w:val="2"/>
          <w:numId w:val="42"/>
        </w:numPr>
        <w:rPr>
          <w:ins w:id="1045" w:author="Rama Olson" w:date="2017-06-21T02:50:00Z"/>
          <w:rStyle w:val="Pseudo"/>
          <w:b w:val="0"/>
        </w:rPr>
        <w:pPrChange w:id="1046" w:author="Rama Olson" w:date="2017-06-21T02:52:00Z">
          <w:pPr/>
        </w:pPrChange>
      </w:pPr>
      <w:ins w:id="1047" w:author="Rama Olson" w:date="2017-06-21T02:53:00Z">
        <w:r>
          <w:rPr>
            <w:rStyle w:val="Pseudo"/>
            <w:b w:val="0"/>
          </w:rPr>
          <w:t>Step 2 of the main algorithm is done, continue with Step 3 of the main algorithm.</w:t>
        </w:r>
      </w:ins>
    </w:p>
    <w:p w14:paraId="6883A853" w14:textId="66941C79" w:rsidR="00401927" w:rsidRDefault="00401927">
      <w:pPr>
        <w:pStyle w:val="ListParagraph"/>
        <w:numPr>
          <w:ilvl w:val="1"/>
          <w:numId w:val="42"/>
        </w:numPr>
        <w:rPr>
          <w:ins w:id="1048" w:author="Rama Olson" w:date="2017-06-21T02:47:00Z"/>
          <w:rStyle w:val="Pseudo"/>
          <w:b w:val="0"/>
        </w:rPr>
        <w:pPrChange w:id="1049" w:author="Rama Olson" w:date="2017-06-21T02:50:00Z">
          <w:pPr/>
        </w:pPrChange>
      </w:pPr>
      <w:ins w:id="1050" w:author="Rama Olson" w:date="2017-06-21T02:53:00Z">
        <w:r>
          <w:rPr>
            <w:rStyle w:val="Pseudo"/>
            <w:b w:val="0"/>
          </w:rPr>
          <w:t xml:space="preserve">Otherwise, </w:t>
        </w:r>
      </w:ins>
      <w:ins w:id="1051" w:author="Rama Olson" w:date="2017-06-21T02:50:00Z">
        <w:r>
          <w:rPr>
            <w:rStyle w:val="Pseudo"/>
            <w:b w:val="0"/>
          </w:rPr>
          <w:t xml:space="preserve">repeat Step 1 of </w:t>
        </w:r>
      </w:ins>
      <w:ins w:id="1052" w:author="Rama Olson" w:date="2017-06-21T02:56:00Z">
        <w:r>
          <w:rPr>
            <w:rStyle w:val="Pseudo"/>
            <w:b w:val="0"/>
          </w:rPr>
          <w:t>‘finding a corner’</w:t>
        </w:r>
      </w:ins>
      <w:ins w:id="1053" w:author="Rama Olson" w:date="2017-06-21T02:50:00Z">
        <w:r>
          <w:rPr>
            <w:rStyle w:val="Pseudo"/>
            <w:b w:val="0"/>
          </w:rPr>
          <w:t>.</w:t>
        </w:r>
      </w:ins>
    </w:p>
    <w:p w14:paraId="6A549ED4" w14:textId="77777777" w:rsidR="00401927" w:rsidRDefault="00401927">
      <w:pPr>
        <w:pStyle w:val="ListParagraph"/>
        <w:rPr>
          <w:ins w:id="1054" w:author="Rama Olson" w:date="2017-06-21T02:53:00Z"/>
          <w:rStyle w:val="Pseudo"/>
          <w:b w:val="0"/>
        </w:rPr>
        <w:pPrChange w:id="1055" w:author="Rama Olson" w:date="2017-06-21T02:53:00Z">
          <w:pPr/>
        </w:pPrChange>
      </w:pPr>
    </w:p>
    <w:p w14:paraId="6D3FA3EF" w14:textId="77777777" w:rsidR="00E30672" w:rsidRDefault="00E30672">
      <w:pPr>
        <w:rPr>
          <w:ins w:id="1056" w:author="Rama Olson" w:date="2017-06-21T03:09:00Z"/>
          <w:rStyle w:val="Pseudo"/>
          <w:b w:val="0"/>
        </w:rPr>
      </w:pPr>
      <w:ins w:id="1057" w:author="Rama Olson" w:date="2017-06-21T03:09:00Z">
        <w:r>
          <w:rPr>
            <w:rStyle w:val="Pseudo"/>
            <w:b w:val="0"/>
          </w:rPr>
          <w:br w:type="page"/>
        </w:r>
      </w:ins>
    </w:p>
    <w:p w14:paraId="5B2B474E" w14:textId="55D1D0AF" w:rsidR="00401927" w:rsidRDefault="00401927">
      <w:pPr>
        <w:pStyle w:val="ListParagraph"/>
        <w:ind w:left="0"/>
        <w:rPr>
          <w:ins w:id="1058" w:author="Rama Olson" w:date="2017-06-21T02:57:00Z"/>
          <w:rStyle w:val="Pseudo"/>
          <w:b w:val="0"/>
        </w:rPr>
        <w:pPrChange w:id="1059" w:author="Rama Olson" w:date="2017-06-21T02:56:00Z">
          <w:pPr/>
        </w:pPrChange>
      </w:pPr>
      <w:ins w:id="1060" w:author="Rama Olson" w:date="2017-06-21T02:57:00Z">
        <w:r>
          <w:rPr>
            <w:rStyle w:val="Pseudo"/>
            <w:b w:val="0"/>
          </w:rPr>
          <w:lastRenderedPageBreak/>
          <w:t>E</w:t>
        </w:r>
        <w:r w:rsidR="001A6A30">
          <w:rPr>
            <w:rStyle w:val="Pseudo"/>
            <w:b w:val="0"/>
          </w:rPr>
          <w:t>xamining the wall</w:t>
        </w:r>
        <w:r>
          <w:rPr>
            <w:rStyle w:val="Pseudo"/>
            <w:b w:val="0"/>
          </w:rPr>
          <w:t>:</w:t>
        </w:r>
      </w:ins>
    </w:p>
    <w:p w14:paraId="00EC63CC" w14:textId="07DD2FB5" w:rsidR="00401927" w:rsidRDefault="001A6A30">
      <w:pPr>
        <w:pStyle w:val="ListParagraph"/>
        <w:numPr>
          <w:ilvl w:val="0"/>
          <w:numId w:val="43"/>
        </w:numPr>
        <w:rPr>
          <w:ins w:id="1061" w:author="Rama Olson" w:date="2017-06-21T02:59:00Z"/>
          <w:rStyle w:val="Pseudo"/>
          <w:b w:val="0"/>
        </w:rPr>
        <w:pPrChange w:id="1062" w:author="Rama Olson" w:date="2017-06-21T02:57:00Z">
          <w:pPr/>
        </w:pPrChange>
      </w:pPr>
      <w:ins w:id="1063" w:author="Rama Olson" w:date="2017-06-21T02:59:00Z">
        <w:r>
          <w:rPr>
            <w:rStyle w:val="Pseudo"/>
            <w:b w:val="0"/>
          </w:rPr>
          <w:t>Turn left.</w:t>
        </w:r>
      </w:ins>
    </w:p>
    <w:p w14:paraId="3088B6E5" w14:textId="49DD4D1E" w:rsidR="001A6A30" w:rsidRDefault="001A6A30">
      <w:pPr>
        <w:pStyle w:val="ListParagraph"/>
        <w:numPr>
          <w:ilvl w:val="0"/>
          <w:numId w:val="43"/>
        </w:numPr>
        <w:rPr>
          <w:ins w:id="1064" w:author="Rama Olson" w:date="2017-06-21T02:59:00Z"/>
          <w:rStyle w:val="Pseudo"/>
          <w:b w:val="0"/>
        </w:rPr>
        <w:pPrChange w:id="1065" w:author="Rama Olson" w:date="2017-06-21T02:57:00Z">
          <w:pPr/>
        </w:pPrChange>
      </w:pPr>
      <w:ins w:id="1066" w:author="Rama Olson" w:date="2017-06-21T02:59:00Z">
        <w:r>
          <w:rPr>
            <w:rStyle w:val="Pseudo"/>
            <w:b w:val="0"/>
          </w:rPr>
          <w:t>Check what is in front of the robot.</w:t>
        </w:r>
      </w:ins>
    </w:p>
    <w:p w14:paraId="62E04283" w14:textId="66876C65" w:rsidR="001A6A30" w:rsidRDefault="001A6A30">
      <w:pPr>
        <w:pStyle w:val="ListParagraph"/>
        <w:numPr>
          <w:ilvl w:val="0"/>
          <w:numId w:val="43"/>
        </w:numPr>
        <w:rPr>
          <w:ins w:id="1067" w:author="Rama Olson" w:date="2017-06-21T03:02:00Z"/>
          <w:rStyle w:val="Pseudo"/>
          <w:b w:val="0"/>
        </w:rPr>
        <w:pPrChange w:id="1068" w:author="Rama Olson" w:date="2017-06-21T03:02:00Z">
          <w:pPr/>
        </w:pPrChange>
      </w:pPr>
      <w:ins w:id="1069" w:author="Rama Olson" w:date="2017-06-21T03:02:00Z">
        <w:r>
          <w:rPr>
            <w:rStyle w:val="Pseudo"/>
            <w:b w:val="0"/>
          </w:rPr>
          <w:t>If a window is sensed,</w:t>
        </w:r>
      </w:ins>
    </w:p>
    <w:p w14:paraId="11147102" w14:textId="6527E2DB" w:rsidR="001A6A30" w:rsidRDefault="001A6A30">
      <w:pPr>
        <w:pStyle w:val="ListParagraph"/>
        <w:numPr>
          <w:ilvl w:val="1"/>
          <w:numId w:val="43"/>
        </w:numPr>
        <w:rPr>
          <w:ins w:id="1070" w:author="Rama Olson" w:date="2017-06-21T03:03:00Z"/>
          <w:rStyle w:val="Pseudo"/>
          <w:b w:val="0"/>
        </w:rPr>
        <w:pPrChange w:id="1071" w:author="Rama Olson" w:date="2017-06-21T03:02:00Z">
          <w:pPr/>
        </w:pPrChange>
      </w:pPr>
      <w:ins w:id="1072" w:author="Rama Olson" w:date="2017-06-21T03:03:00Z">
        <w:r>
          <w:rPr>
            <w:rStyle w:val="Pseudo"/>
            <w:b w:val="0"/>
          </w:rPr>
          <w:t>If 'window</w:t>
        </w:r>
      </w:ins>
      <w:ins w:id="1073" w:author="Rama Olson" w:date="2017-06-21T03:05:00Z">
        <w:r>
          <w:rPr>
            <w:rStyle w:val="Pseudo"/>
            <w:b w:val="0"/>
          </w:rPr>
          <w:t>’</w:t>
        </w:r>
      </w:ins>
      <w:ins w:id="1074" w:author="Rama Olson" w:date="2017-06-21T03:03:00Z">
        <w:r>
          <w:rPr>
            <w:rStyle w:val="Pseudo"/>
            <w:b w:val="0"/>
          </w:rPr>
          <w:t xml:space="preserve"> is 0,</w:t>
        </w:r>
      </w:ins>
    </w:p>
    <w:p w14:paraId="0A7E635B" w14:textId="58401C30" w:rsidR="001A6A30" w:rsidRDefault="001A6A30">
      <w:pPr>
        <w:pStyle w:val="ListParagraph"/>
        <w:numPr>
          <w:ilvl w:val="2"/>
          <w:numId w:val="43"/>
        </w:numPr>
        <w:rPr>
          <w:ins w:id="1075" w:author="Rama Olson" w:date="2017-06-21T03:03:00Z"/>
          <w:rStyle w:val="Pseudo"/>
          <w:b w:val="0"/>
        </w:rPr>
        <w:pPrChange w:id="1076" w:author="Rama Olson" w:date="2017-06-21T03:03:00Z">
          <w:pPr/>
        </w:pPrChange>
      </w:pPr>
      <w:ins w:id="1077" w:author="Rama Olson" w:date="2017-06-21T03:03:00Z">
        <w:r>
          <w:rPr>
            <w:rStyle w:val="Pseudo"/>
            <w:b w:val="0"/>
          </w:rPr>
          <w:t>Change ‘window’ to 1.</w:t>
        </w:r>
      </w:ins>
    </w:p>
    <w:p w14:paraId="0C8F934D" w14:textId="465B9552" w:rsidR="001A6A30" w:rsidRDefault="001A6A30">
      <w:pPr>
        <w:pStyle w:val="ListParagraph"/>
        <w:numPr>
          <w:ilvl w:val="2"/>
          <w:numId w:val="43"/>
        </w:numPr>
        <w:rPr>
          <w:ins w:id="1078" w:author="Rama Olson" w:date="2017-06-21T03:03:00Z"/>
          <w:rStyle w:val="Pseudo"/>
          <w:b w:val="0"/>
        </w:rPr>
        <w:pPrChange w:id="1079" w:author="Rama Olson" w:date="2017-06-21T03:04:00Z">
          <w:pPr/>
        </w:pPrChange>
      </w:pPr>
      <w:ins w:id="1080" w:author="Rama Olson" w:date="2017-06-21T03:03:00Z">
        <w:r>
          <w:rPr>
            <w:rStyle w:val="Pseudo"/>
            <w:b w:val="0"/>
          </w:rPr>
          <w:t>Add 1 to ‘number_of_windows’</w:t>
        </w:r>
      </w:ins>
    </w:p>
    <w:p w14:paraId="0A23BF6B" w14:textId="0C488803" w:rsidR="001A6A30" w:rsidRDefault="001A6A30">
      <w:pPr>
        <w:pStyle w:val="ListParagraph"/>
        <w:numPr>
          <w:ilvl w:val="1"/>
          <w:numId w:val="43"/>
        </w:numPr>
        <w:rPr>
          <w:ins w:id="1081" w:author="Rama Olson" w:date="2017-06-21T03:11:00Z"/>
          <w:rStyle w:val="Pseudo"/>
          <w:b w:val="0"/>
        </w:rPr>
        <w:pPrChange w:id="1082" w:author="Rama Olson" w:date="2017-06-21T03:02:00Z">
          <w:pPr/>
        </w:pPrChange>
      </w:pPr>
      <w:ins w:id="1083" w:author="Rama Olson" w:date="2017-06-21T03:04:00Z">
        <w:r>
          <w:rPr>
            <w:rStyle w:val="Pseudo"/>
            <w:b w:val="0"/>
          </w:rPr>
          <w:t>Otherwise make no changes, it’s just a big window.</w:t>
        </w:r>
      </w:ins>
    </w:p>
    <w:p w14:paraId="1EAC554E" w14:textId="57AE5EDE" w:rsidR="00E30672" w:rsidRDefault="00E30672">
      <w:pPr>
        <w:pStyle w:val="ListParagraph"/>
        <w:numPr>
          <w:ilvl w:val="0"/>
          <w:numId w:val="43"/>
        </w:numPr>
        <w:rPr>
          <w:ins w:id="1084" w:author="Rama Olson" w:date="2017-06-21T03:11:00Z"/>
          <w:rStyle w:val="Pseudo"/>
          <w:b w:val="0"/>
        </w:rPr>
        <w:pPrChange w:id="1085" w:author="Rama Olson" w:date="2017-06-21T03:11:00Z">
          <w:pPr/>
        </w:pPrChange>
      </w:pPr>
      <w:ins w:id="1086" w:author="Rama Olson" w:date="2017-06-21T03:11:00Z">
        <w:r>
          <w:rPr>
            <w:rStyle w:val="Pseudo"/>
            <w:b w:val="0"/>
          </w:rPr>
          <w:t>Otherwise,</w:t>
        </w:r>
      </w:ins>
    </w:p>
    <w:p w14:paraId="2D5958BF" w14:textId="164FE48F" w:rsidR="00E30672" w:rsidRDefault="00E30672">
      <w:pPr>
        <w:pStyle w:val="ListParagraph"/>
        <w:numPr>
          <w:ilvl w:val="1"/>
          <w:numId w:val="43"/>
        </w:numPr>
        <w:rPr>
          <w:ins w:id="1087" w:author="Rama Olson" w:date="2017-06-21T03:04:00Z"/>
          <w:rStyle w:val="Pseudo"/>
          <w:b w:val="0"/>
        </w:rPr>
        <w:pPrChange w:id="1088" w:author="Rama Olson" w:date="2017-06-21T03:11:00Z">
          <w:pPr/>
        </w:pPrChange>
      </w:pPr>
      <w:ins w:id="1089" w:author="Rama Olson" w:date="2017-06-21T03:11:00Z">
        <w:r>
          <w:rPr>
            <w:rStyle w:val="Pseudo"/>
            <w:b w:val="0"/>
          </w:rPr>
          <w:t>Set ‘window’ to 0.</w:t>
        </w:r>
      </w:ins>
    </w:p>
    <w:p w14:paraId="6D5F697D" w14:textId="6A372E6F" w:rsidR="001A6A30" w:rsidRDefault="001A6A30">
      <w:pPr>
        <w:pStyle w:val="ListParagraph"/>
        <w:numPr>
          <w:ilvl w:val="0"/>
          <w:numId w:val="43"/>
        </w:numPr>
        <w:rPr>
          <w:ins w:id="1090" w:author="Rama Olson" w:date="2017-06-21T03:05:00Z"/>
          <w:rStyle w:val="Pseudo"/>
          <w:b w:val="0"/>
        </w:rPr>
        <w:pPrChange w:id="1091" w:author="Rama Olson" w:date="2017-06-21T03:05:00Z">
          <w:pPr/>
        </w:pPrChange>
      </w:pPr>
      <w:ins w:id="1092" w:author="Rama Olson" w:date="2017-06-21T03:05:00Z">
        <w:r>
          <w:rPr>
            <w:rStyle w:val="Pseudo"/>
            <w:b w:val="0"/>
          </w:rPr>
          <w:t>Turn right.</w:t>
        </w:r>
      </w:ins>
    </w:p>
    <w:p w14:paraId="3B84A192" w14:textId="11952876" w:rsidR="001A6A30" w:rsidRDefault="001A6A30">
      <w:pPr>
        <w:pStyle w:val="ListParagraph"/>
        <w:numPr>
          <w:ilvl w:val="0"/>
          <w:numId w:val="43"/>
        </w:numPr>
        <w:rPr>
          <w:ins w:id="1093" w:author="Rama Olson" w:date="2017-06-21T03:06:00Z"/>
          <w:rStyle w:val="Pseudo"/>
          <w:b w:val="0"/>
        </w:rPr>
        <w:pPrChange w:id="1094" w:author="Rama Olson" w:date="2017-06-21T03:05:00Z">
          <w:pPr/>
        </w:pPrChange>
      </w:pPr>
      <w:ins w:id="1095" w:author="Rama Olson" w:date="2017-06-21T03:06:00Z">
        <w:r>
          <w:rPr>
            <w:rStyle w:val="Pseudo"/>
            <w:b w:val="0"/>
          </w:rPr>
          <w:t>Check what is in front of the robot.</w:t>
        </w:r>
      </w:ins>
    </w:p>
    <w:p w14:paraId="58961AF6" w14:textId="532A3AE7" w:rsidR="001A6A30" w:rsidRDefault="001A6A30">
      <w:pPr>
        <w:pStyle w:val="ListParagraph"/>
        <w:numPr>
          <w:ilvl w:val="0"/>
          <w:numId w:val="43"/>
        </w:numPr>
        <w:rPr>
          <w:ins w:id="1096" w:author="Rama Olson" w:date="2017-06-21T03:06:00Z"/>
          <w:rStyle w:val="Pseudo"/>
          <w:b w:val="0"/>
        </w:rPr>
        <w:pPrChange w:id="1097" w:author="Rama Olson" w:date="2017-06-21T03:05:00Z">
          <w:pPr/>
        </w:pPrChange>
      </w:pPr>
      <w:ins w:id="1098" w:author="Rama Olson" w:date="2017-06-21T03:06:00Z">
        <w:r>
          <w:rPr>
            <w:rStyle w:val="Pseudo"/>
            <w:b w:val="0"/>
          </w:rPr>
          <w:t>If neither a wall or window,</w:t>
        </w:r>
      </w:ins>
    </w:p>
    <w:p w14:paraId="209A1BD3" w14:textId="232978D3" w:rsidR="001A6A30" w:rsidRDefault="001A6A30">
      <w:pPr>
        <w:pStyle w:val="ListParagraph"/>
        <w:numPr>
          <w:ilvl w:val="1"/>
          <w:numId w:val="43"/>
        </w:numPr>
        <w:rPr>
          <w:ins w:id="1099" w:author="Rama Olson" w:date="2017-06-21T03:06:00Z"/>
          <w:rStyle w:val="Pseudo"/>
          <w:b w:val="0"/>
        </w:rPr>
        <w:pPrChange w:id="1100" w:author="Rama Olson" w:date="2017-06-21T03:06:00Z">
          <w:pPr/>
        </w:pPrChange>
      </w:pPr>
      <w:ins w:id="1101" w:author="Rama Olson" w:date="2017-06-21T03:06:00Z">
        <w:r>
          <w:rPr>
            <w:rStyle w:val="Pseudo"/>
            <w:b w:val="0"/>
          </w:rPr>
          <w:t>Move forward.</w:t>
        </w:r>
      </w:ins>
    </w:p>
    <w:p w14:paraId="77F23D60" w14:textId="7450D476" w:rsidR="001A6A30" w:rsidRDefault="001A6A30">
      <w:pPr>
        <w:pStyle w:val="ListParagraph"/>
        <w:numPr>
          <w:ilvl w:val="1"/>
          <w:numId w:val="43"/>
        </w:numPr>
        <w:rPr>
          <w:ins w:id="1102" w:author="Rama Olson" w:date="2017-06-21T03:08:00Z"/>
          <w:rStyle w:val="Pseudo"/>
          <w:b w:val="0"/>
        </w:rPr>
        <w:pPrChange w:id="1103" w:author="Rama Olson" w:date="2017-06-21T03:06:00Z">
          <w:pPr/>
        </w:pPrChange>
      </w:pPr>
      <w:ins w:id="1104" w:author="Rama Olson" w:date="2017-06-21T03:07:00Z">
        <w:r>
          <w:rPr>
            <w:rStyle w:val="Pseudo"/>
            <w:b w:val="0"/>
          </w:rPr>
          <w:t>Begin again at Step 1 of ‘examining the wall’</w:t>
        </w:r>
      </w:ins>
    </w:p>
    <w:p w14:paraId="75DC1A04" w14:textId="3BD442D7" w:rsidR="00E30672" w:rsidRDefault="00E30672">
      <w:pPr>
        <w:pStyle w:val="ListParagraph"/>
        <w:numPr>
          <w:ilvl w:val="0"/>
          <w:numId w:val="43"/>
        </w:numPr>
        <w:rPr>
          <w:ins w:id="1105" w:author="Rama Olson" w:date="2017-06-21T03:08:00Z"/>
          <w:rStyle w:val="Pseudo"/>
          <w:b w:val="0"/>
        </w:rPr>
        <w:pPrChange w:id="1106" w:author="Rama Olson" w:date="2017-06-21T03:08:00Z">
          <w:pPr/>
        </w:pPrChange>
      </w:pPr>
      <w:ins w:id="1107" w:author="Rama Olson" w:date="2017-06-21T03:08:00Z">
        <w:r>
          <w:rPr>
            <w:rStyle w:val="Pseudo"/>
            <w:b w:val="0"/>
          </w:rPr>
          <w:t>Otherwise</w:t>
        </w:r>
      </w:ins>
    </w:p>
    <w:p w14:paraId="0854E4A5" w14:textId="08295874" w:rsidR="00E30672" w:rsidRDefault="00E30672">
      <w:pPr>
        <w:pStyle w:val="ListParagraph"/>
        <w:numPr>
          <w:ilvl w:val="1"/>
          <w:numId w:val="43"/>
        </w:numPr>
        <w:rPr>
          <w:ins w:id="1108" w:author="Rama Olson" w:date="2017-06-21T03:08:00Z"/>
          <w:rStyle w:val="Pseudo"/>
          <w:b w:val="0"/>
        </w:rPr>
        <w:pPrChange w:id="1109" w:author="Rama Olson" w:date="2017-06-21T03:08:00Z">
          <w:pPr/>
        </w:pPrChange>
      </w:pPr>
      <w:ins w:id="1110" w:author="Rama Olson" w:date="2017-06-21T03:08:00Z">
        <w:r>
          <w:rPr>
            <w:rStyle w:val="Pseudo"/>
            <w:b w:val="0"/>
          </w:rPr>
          <w:t>Add 1 to ‘number_of_walls’</w:t>
        </w:r>
      </w:ins>
    </w:p>
    <w:p w14:paraId="4A98E09E" w14:textId="77777777" w:rsidR="00E30672" w:rsidRDefault="00E30672">
      <w:pPr>
        <w:pStyle w:val="ListParagraph"/>
        <w:numPr>
          <w:ilvl w:val="1"/>
          <w:numId w:val="43"/>
        </w:numPr>
        <w:rPr>
          <w:ins w:id="1111" w:author="Rama Olson" w:date="2017-06-21T03:17:00Z"/>
          <w:rStyle w:val="Pseudo"/>
          <w:b w:val="0"/>
        </w:rPr>
        <w:pPrChange w:id="1112" w:author="Rama Olson" w:date="2017-06-21T03:08:00Z">
          <w:pPr/>
        </w:pPrChange>
      </w:pPr>
      <w:ins w:id="1113" w:author="Rama Olson" w:date="2017-06-21T03:09:00Z">
        <w:r>
          <w:rPr>
            <w:rStyle w:val="Pseudo"/>
            <w:b w:val="0"/>
          </w:rPr>
          <w:t xml:space="preserve">If ‘number_of_walls’ is 4, </w:t>
        </w:r>
      </w:ins>
    </w:p>
    <w:p w14:paraId="55C86C42" w14:textId="43882123" w:rsidR="00E30672" w:rsidRDefault="00E30672">
      <w:pPr>
        <w:pStyle w:val="ListParagraph"/>
        <w:numPr>
          <w:ilvl w:val="2"/>
          <w:numId w:val="43"/>
        </w:numPr>
        <w:rPr>
          <w:ins w:id="1114" w:author="Rama Olson" w:date="2017-06-21T03:09:00Z"/>
          <w:rStyle w:val="Pseudo"/>
          <w:b w:val="0"/>
        </w:rPr>
        <w:pPrChange w:id="1115" w:author="Rama Olson" w:date="2017-06-21T03:17:00Z">
          <w:pPr/>
        </w:pPrChange>
      </w:pPr>
      <w:ins w:id="1116" w:author="Rama Olson" w:date="2017-06-21T03:09:00Z">
        <w:r>
          <w:rPr>
            <w:rStyle w:val="Pseudo"/>
            <w:b w:val="0"/>
          </w:rPr>
          <w:t>Stop examining walls, and</w:t>
        </w:r>
      </w:ins>
    </w:p>
    <w:p w14:paraId="30478A0F" w14:textId="0C99DD47" w:rsidR="00E30672" w:rsidRDefault="00E30672">
      <w:pPr>
        <w:pStyle w:val="ListParagraph"/>
        <w:numPr>
          <w:ilvl w:val="2"/>
          <w:numId w:val="43"/>
        </w:numPr>
        <w:rPr>
          <w:ins w:id="1117" w:author="Rama Olson" w:date="2017-06-21T03:09:00Z"/>
          <w:rStyle w:val="Pseudo"/>
          <w:b w:val="0"/>
        </w:rPr>
        <w:pPrChange w:id="1118" w:author="Rama Olson" w:date="2017-06-21T03:17:00Z">
          <w:pPr/>
        </w:pPrChange>
      </w:pPr>
      <w:ins w:id="1119" w:author="Rama Olson" w:date="2017-06-21T03:18:00Z">
        <w:r>
          <w:rPr>
            <w:rStyle w:val="Pseudo"/>
            <w:b w:val="0"/>
          </w:rPr>
          <w:t xml:space="preserve">Return to the main </w:t>
        </w:r>
        <w:r w:rsidR="001D5120">
          <w:rPr>
            <w:rStyle w:val="Pseudo"/>
            <w:b w:val="0"/>
          </w:rPr>
          <w:t>algorithm, Step 4.</w:t>
        </w:r>
      </w:ins>
    </w:p>
    <w:p w14:paraId="78C27960" w14:textId="19B59FA5" w:rsidR="00E30672" w:rsidRDefault="00E30672">
      <w:pPr>
        <w:pStyle w:val="ListParagraph"/>
        <w:numPr>
          <w:ilvl w:val="1"/>
          <w:numId w:val="43"/>
        </w:numPr>
        <w:rPr>
          <w:ins w:id="1120" w:author="Rama Olson" w:date="2017-06-21T03:10:00Z"/>
          <w:rStyle w:val="Pseudo"/>
          <w:b w:val="0"/>
        </w:rPr>
        <w:pPrChange w:id="1121" w:author="Rama Olson" w:date="2017-06-21T03:08:00Z">
          <w:pPr/>
        </w:pPrChange>
      </w:pPr>
      <w:ins w:id="1122" w:author="Rama Olson" w:date="2017-06-21T03:17:00Z">
        <w:r>
          <w:rPr>
            <w:rStyle w:val="Pseudo"/>
            <w:b w:val="0"/>
          </w:rPr>
          <w:t xml:space="preserve">Otherwise, </w:t>
        </w:r>
      </w:ins>
      <w:ins w:id="1123" w:author="Rama Olson" w:date="2017-06-21T03:10:00Z">
        <w:r>
          <w:rPr>
            <w:rStyle w:val="Pseudo"/>
            <w:b w:val="0"/>
          </w:rPr>
          <w:t>of a window is sensed,</w:t>
        </w:r>
      </w:ins>
    </w:p>
    <w:p w14:paraId="40AD9C2F" w14:textId="30CFD064" w:rsidR="00E30672" w:rsidRDefault="00E30672">
      <w:pPr>
        <w:pStyle w:val="ListParagraph"/>
        <w:numPr>
          <w:ilvl w:val="2"/>
          <w:numId w:val="43"/>
        </w:numPr>
        <w:rPr>
          <w:ins w:id="1124" w:author="Rama Olson" w:date="2017-06-21T03:10:00Z"/>
          <w:rStyle w:val="Pseudo"/>
          <w:b w:val="0"/>
        </w:rPr>
        <w:pPrChange w:id="1125" w:author="Rama Olson" w:date="2017-06-21T03:10:00Z">
          <w:pPr/>
        </w:pPrChange>
      </w:pPr>
      <w:ins w:id="1126" w:author="Rama Olson" w:date="2017-06-21T03:10:00Z">
        <w:r>
          <w:rPr>
            <w:rStyle w:val="Pseudo"/>
            <w:b w:val="0"/>
          </w:rPr>
          <w:t>Change ‘window’ to 1.</w:t>
        </w:r>
      </w:ins>
    </w:p>
    <w:p w14:paraId="01518E61" w14:textId="62E8EA23" w:rsidR="00E30672" w:rsidRDefault="00E30672">
      <w:pPr>
        <w:pStyle w:val="ListParagraph"/>
        <w:numPr>
          <w:ilvl w:val="2"/>
          <w:numId w:val="43"/>
        </w:numPr>
        <w:rPr>
          <w:ins w:id="1127" w:author="Rama Olson" w:date="2017-06-21T03:10:00Z"/>
          <w:rStyle w:val="Pseudo"/>
          <w:b w:val="0"/>
        </w:rPr>
        <w:pPrChange w:id="1128" w:author="Rama Olson" w:date="2017-06-21T03:10:00Z">
          <w:pPr/>
        </w:pPrChange>
      </w:pPr>
      <w:ins w:id="1129" w:author="Rama Olson" w:date="2017-06-21T03:10:00Z">
        <w:r>
          <w:rPr>
            <w:rStyle w:val="Pseudo"/>
            <w:b w:val="0"/>
          </w:rPr>
          <w:t>Add 1 to ‘number_of_windows’</w:t>
        </w:r>
      </w:ins>
    </w:p>
    <w:p w14:paraId="420C534C" w14:textId="593FE714" w:rsidR="00E30672" w:rsidRDefault="00E30672">
      <w:pPr>
        <w:pStyle w:val="ListParagraph"/>
        <w:numPr>
          <w:ilvl w:val="1"/>
          <w:numId w:val="43"/>
        </w:numPr>
        <w:rPr>
          <w:ins w:id="1130" w:author="Rama Olson" w:date="2017-06-21T03:10:00Z"/>
          <w:rStyle w:val="Pseudo"/>
          <w:b w:val="0"/>
        </w:rPr>
        <w:pPrChange w:id="1131" w:author="Rama Olson" w:date="2017-06-21T03:10:00Z">
          <w:pPr/>
        </w:pPrChange>
      </w:pPr>
      <w:ins w:id="1132" w:author="Rama Olson" w:date="2017-06-21T03:10:00Z">
        <w:r>
          <w:rPr>
            <w:rStyle w:val="Pseudo"/>
            <w:b w:val="0"/>
          </w:rPr>
          <w:t>Otherwise,</w:t>
        </w:r>
      </w:ins>
    </w:p>
    <w:p w14:paraId="651106D4" w14:textId="18DD474F" w:rsidR="00E30672" w:rsidRDefault="00E30672">
      <w:pPr>
        <w:pStyle w:val="ListParagraph"/>
        <w:numPr>
          <w:ilvl w:val="2"/>
          <w:numId w:val="43"/>
        </w:numPr>
        <w:rPr>
          <w:ins w:id="1133" w:author="Rama Olson" w:date="2017-06-21T03:10:00Z"/>
          <w:rStyle w:val="Pseudo"/>
          <w:b w:val="0"/>
        </w:rPr>
        <w:pPrChange w:id="1134" w:author="Rama Olson" w:date="2017-06-21T03:10:00Z">
          <w:pPr/>
        </w:pPrChange>
      </w:pPr>
      <w:ins w:id="1135" w:author="Rama Olson" w:date="2017-06-21T03:10:00Z">
        <w:r>
          <w:rPr>
            <w:rStyle w:val="Pseudo"/>
            <w:b w:val="0"/>
          </w:rPr>
          <w:t>Change ‘window’ to 0.</w:t>
        </w:r>
      </w:ins>
    </w:p>
    <w:p w14:paraId="3687F560" w14:textId="787D9A24" w:rsidR="00E30672" w:rsidRDefault="00E30672">
      <w:pPr>
        <w:pStyle w:val="ListParagraph"/>
        <w:numPr>
          <w:ilvl w:val="1"/>
          <w:numId w:val="43"/>
        </w:numPr>
        <w:rPr>
          <w:ins w:id="1136" w:author="Rama Olson" w:date="2017-06-21T03:14:00Z"/>
          <w:rStyle w:val="Pseudo"/>
          <w:b w:val="0"/>
        </w:rPr>
        <w:pPrChange w:id="1137" w:author="Rama Olson" w:date="2017-06-21T03:11:00Z">
          <w:pPr/>
        </w:pPrChange>
      </w:pPr>
      <w:ins w:id="1138" w:author="Rama Olson" w:date="2017-06-21T03:14:00Z">
        <w:r>
          <w:rPr>
            <w:rStyle w:val="Pseudo"/>
            <w:b w:val="0"/>
          </w:rPr>
          <w:t>Turn right.</w:t>
        </w:r>
      </w:ins>
    </w:p>
    <w:p w14:paraId="0BF6072A" w14:textId="10B688FF" w:rsidR="00E30672" w:rsidRDefault="00E30672">
      <w:pPr>
        <w:pStyle w:val="ListParagraph"/>
        <w:numPr>
          <w:ilvl w:val="1"/>
          <w:numId w:val="43"/>
        </w:numPr>
        <w:rPr>
          <w:ins w:id="1139" w:author="Rama Olson" w:date="2017-06-21T03:14:00Z"/>
          <w:rStyle w:val="Pseudo"/>
          <w:b w:val="0"/>
        </w:rPr>
        <w:pPrChange w:id="1140" w:author="Rama Olson" w:date="2017-06-21T03:11:00Z">
          <w:pPr/>
        </w:pPrChange>
      </w:pPr>
      <w:ins w:id="1141" w:author="Rama Olson" w:date="2017-06-21T03:14:00Z">
        <w:r>
          <w:rPr>
            <w:rStyle w:val="Pseudo"/>
            <w:b w:val="0"/>
          </w:rPr>
          <w:t>Move forward.</w:t>
        </w:r>
      </w:ins>
    </w:p>
    <w:p w14:paraId="2C3F3A91" w14:textId="4AA97FA2" w:rsidR="00E30672" w:rsidRPr="001A6A30" w:rsidRDefault="00E30672">
      <w:pPr>
        <w:pStyle w:val="ListParagraph"/>
        <w:numPr>
          <w:ilvl w:val="1"/>
          <w:numId w:val="43"/>
        </w:numPr>
        <w:rPr>
          <w:ins w:id="1142" w:author="Rama Olson" w:date="2017-06-21T02:41:00Z"/>
          <w:rStyle w:val="Pseudo"/>
          <w:b w:val="0"/>
        </w:rPr>
        <w:pPrChange w:id="1143" w:author="Rama Olson" w:date="2017-06-21T03:11:00Z">
          <w:pPr/>
        </w:pPrChange>
      </w:pPr>
      <w:ins w:id="1144" w:author="Rama Olson" w:date="2017-06-21T03:14:00Z">
        <w:r>
          <w:rPr>
            <w:rStyle w:val="Pseudo"/>
            <w:b w:val="0"/>
          </w:rPr>
          <w:t xml:space="preserve">Begin again at Step 1 of </w:t>
        </w:r>
      </w:ins>
      <w:ins w:id="1145" w:author="Rama Olson" w:date="2017-06-21T03:15:00Z">
        <w:r>
          <w:rPr>
            <w:rStyle w:val="Pseudo"/>
            <w:b w:val="0"/>
          </w:rPr>
          <w:t>‘examining the wall’</w:t>
        </w:r>
      </w:ins>
    </w:p>
    <w:p w14:paraId="184589E9" w14:textId="77777777" w:rsidR="00850CEF" w:rsidRDefault="00850CEF" w:rsidP="00061557">
      <w:pPr>
        <w:rPr>
          <w:ins w:id="1146" w:author="Rama Olson" w:date="2017-06-21T03:20:00Z"/>
          <w:rStyle w:val="Pseudo"/>
        </w:rPr>
      </w:pPr>
    </w:p>
    <w:p w14:paraId="6283CAC9" w14:textId="77777777" w:rsidR="00D43297" w:rsidRDefault="00D43297">
      <w:pPr>
        <w:rPr>
          <w:ins w:id="1147" w:author="Rama Olson" w:date="2017-06-21T03:27:00Z"/>
          <w:rStyle w:val="Pseudo"/>
        </w:rPr>
      </w:pPr>
      <w:ins w:id="1148" w:author="Rama Olson" w:date="2017-06-21T03:27:00Z">
        <w:r>
          <w:rPr>
            <w:rStyle w:val="Pseudo"/>
          </w:rPr>
          <w:br w:type="page"/>
        </w:r>
      </w:ins>
    </w:p>
    <w:p w14:paraId="7BF3C355" w14:textId="02967E9C" w:rsidR="00D43297" w:rsidRDefault="00D43297" w:rsidP="00061557">
      <w:pPr>
        <w:rPr>
          <w:ins w:id="1149" w:author="Rama Olson" w:date="2017-06-21T03:21:00Z"/>
          <w:rStyle w:val="Pseudo"/>
        </w:rPr>
      </w:pPr>
      <w:ins w:id="1150" w:author="Rama Olson" w:date="2017-06-21T03:21:00Z">
        <w:r>
          <w:rPr>
            <w:rStyle w:val="Pseudo"/>
          </w:rPr>
          <w:lastRenderedPageBreak/>
          <w:t>Solution to R1.24: Example algorithm for using the right-hand rule to escape a maze:</w:t>
        </w:r>
      </w:ins>
    </w:p>
    <w:p w14:paraId="121F916C" w14:textId="77777777" w:rsidR="00D43297" w:rsidRDefault="00D43297" w:rsidP="00061557">
      <w:pPr>
        <w:rPr>
          <w:ins w:id="1151" w:author="Rama Olson" w:date="2017-06-21T03:22:00Z"/>
          <w:rStyle w:val="Pseudo"/>
        </w:rPr>
      </w:pPr>
    </w:p>
    <w:p w14:paraId="2FF1AA67" w14:textId="4B182A51" w:rsidR="00D43297" w:rsidRDefault="00D43297">
      <w:pPr>
        <w:pStyle w:val="ListParagraph"/>
        <w:numPr>
          <w:ilvl w:val="0"/>
          <w:numId w:val="44"/>
        </w:numPr>
        <w:rPr>
          <w:ins w:id="1152" w:author="Rama Olson" w:date="2017-06-21T03:23:00Z"/>
          <w:rStyle w:val="Pseudo"/>
        </w:rPr>
        <w:pPrChange w:id="1153" w:author="Rama Olson" w:date="2017-06-21T03:22:00Z">
          <w:pPr/>
        </w:pPrChange>
      </w:pPr>
      <w:ins w:id="1154" w:author="Rama Olson" w:date="2017-06-21T03:22:00Z">
        <w:r>
          <w:rPr>
            <w:rStyle w:val="Pseudo"/>
          </w:rPr>
          <w:t>Find a wall.</w:t>
        </w:r>
      </w:ins>
    </w:p>
    <w:p w14:paraId="4EF8ADFA" w14:textId="0A19CC12" w:rsidR="00D43297" w:rsidRDefault="00D43297">
      <w:pPr>
        <w:pStyle w:val="ListParagraph"/>
        <w:numPr>
          <w:ilvl w:val="1"/>
          <w:numId w:val="44"/>
        </w:numPr>
        <w:rPr>
          <w:ins w:id="1155" w:author="Rama Olson" w:date="2017-06-21T03:24:00Z"/>
          <w:rStyle w:val="Pseudo"/>
        </w:rPr>
        <w:pPrChange w:id="1156" w:author="Rama Olson" w:date="2017-06-21T03:23:00Z">
          <w:pPr/>
        </w:pPrChange>
      </w:pPr>
      <w:ins w:id="1157" w:author="Rama Olson" w:date="2017-06-21T03:24:00Z">
        <w:r>
          <w:rPr>
            <w:rStyle w:val="Pseudo"/>
          </w:rPr>
          <w:t>Sense what is in front of the robot.</w:t>
        </w:r>
      </w:ins>
    </w:p>
    <w:p w14:paraId="730B0DB5" w14:textId="122026BE" w:rsidR="00D43297" w:rsidRDefault="00D43297">
      <w:pPr>
        <w:pStyle w:val="ListParagraph"/>
        <w:numPr>
          <w:ilvl w:val="1"/>
          <w:numId w:val="44"/>
        </w:numPr>
        <w:rPr>
          <w:ins w:id="1158" w:author="Rama Olson" w:date="2017-06-21T03:25:00Z"/>
          <w:rStyle w:val="Pseudo"/>
        </w:rPr>
        <w:pPrChange w:id="1159" w:author="Rama Olson" w:date="2017-06-21T03:23:00Z">
          <w:pPr/>
        </w:pPrChange>
      </w:pPr>
      <w:ins w:id="1160" w:author="Rama Olson" w:date="2017-06-21T03:25:00Z">
        <w:r>
          <w:rPr>
            <w:rStyle w:val="Pseudo"/>
          </w:rPr>
          <w:t>If neither a wall or exit</w:t>
        </w:r>
      </w:ins>
    </w:p>
    <w:p w14:paraId="66E8F587" w14:textId="0CC7F865" w:rsidR="00D43297" w:rsidRDefault="00D43297">
      <w:pPr>
        <w:pStyle w:val="ListParagraph"/>
        <w:numPr>
          <w:ilvl w:val="2"/>
          <w:numId w:val="44"/>
        </w:numPr>
        <w:rPr>
          <w:ins w:id="1161" w:author="Rama Olson" w:date="2017-06-21T03:25:00Z"/>
          <w:rStyle w:val="Pseudo"/>
        </w:rPr>
        <w:pPrChange w:id="1162" w:author="Rama Olson" w:date="2017-06-21T03:25:00Z">
          <w:pPr/>
        </w:pPrChange>
      </w:pPr>
      <w:ins w:id="1163" w:author="Rama Olson" w:date="2017-06-21T03:25:00Z">
        <w:r>
          <w:rPr>
            <w:rStyle w:val="Pseudo"/>
          </w:rPr>
          <w:t>Move forward.</w:t>
        </w:r>
      </w:ins>
    </w:p>
    <w:p w14:paraId="793F4F09" w14:textId="56910D4B" w:rsidR="00D43297" w:rsidRDefault="00D43297">
      <w:pPr>
        <w:pStyle w:val="ListParagraph"/>
        <w:numPr>
          <w:ilvl w:val="2"/>
          <w:numId w:val="44"/>
        </w:numPr>
        <w:rPr>
          <w:ins w:id="1164" w:author="Rama Olson" w:date="2017-06-21T03:25:00Z"/>
          <w:rStyle w:val="Pseudo"/>
        </w:rPr>
        <w:pPrChange w:id="1165" w:author="Rama Olson" w:date="2017-06-21T03:25:00Z">
          <w:pPr/>
        </w:pPrChange>
      </w:pPr>
      <w:ins w:id="1166" w:author="Rama Olson" w:date="2017-06-21T03:25:00Z">
        <w:r>
          <w:rPr>
            <w:rStyle w:val="Pseudo"/>
          </w:rPr>
          <w:t>Repeat Step 1)a.</w:t>
        </w:r>
      </w:ins>
    </w:p>
    <w:p w14:paraId="70390566" w14:textId="4026C6E9" w:rsidR="00D43297" w:rsidRDefault="00D43297">
      <w:pPr>
        <w:pStyle w:val="ListParagraph"/>
        <w:numPr>
          <w:ilvl w:val="1"/>
          <w:numId w:val="44"/>
        </w:numPr>
        <w:rPr>
          <w:ins w:id="1167" w:author="Rama Olson" w:date="2017-06-21T03:26:00Z"/>
          <w:rStyle w:val="Pseudo"/>
        </w:rPr>
        <w:pPrChange w:id="1168" w:author="Rama Olson" w:date="2017-06-21T03:26:00Z">
          <w:pPr/>
        </w:pPrChange>
      </w:pPr>
      <w:ins w:id="1169" w:author="Rama Olson" w:date="2017-06-21T03:26:00Z">
        <w:r>
          <w:rPr>
            <w:rStyle w:val="Pseudo"/>
          </w:rPr>
          <w:t>Otherwise, if the exit,</w:t>
        </w:r>
      </w:ins>
    </w:p>
    <w:p w14:paraId="513A2EEB" w14:textId="0EF4A9FD" w:rsidR="00D43297" w:rsidRDefault="00D43297">
      <w:pPr>
        <w:pStyle w:val="ListParagraph"/>
        <w:numPr>
          <w:ilvl w:val="2"/>
          <w:numId w:val="44"/>
        </w:numPr>
        <w:rPr>
          <w:ins w:id="1170" w:author="Rama Olson" w:date="2017-06-21T03:26:00Z"/>
          <w:rStyle w:val="Pseudo"/>
        </w:rPr>
        <w:pPrChange w:id="1171" w:author="Rama Olson" w:date="2017-06-21T03:26:00Z">
          <w:pPr/>
        </w:pPrChange>
      </w:pPr>
      <w:ins w:id="1172" w:author="Rama Olson" w:date="2017-06-21T03:26:00Z">
        <w:r>
          <w:rPr>
            <w:rStyle w:val="Pseudo"/>
          </w:rPr>
          <w:t>Move forward.</w:t>
        </w:r>
      </w:ins>
    </w:p>
    <w:p w14:paraId="0FF040DA" w14:textId="614D801D" w:rsidR="00D43297" w:rsidRDefault="00D43297">
      <w:pPr>
        <w:pStyle w:val="ListParagraph"/>
        <w:numPr>
          <w:ilvl w:val="2"/>
          <w:numId w:val="44"/>
        </w:numPr>
        <w:rPr>
          <w:ins w:id="1173" w:author="Rama Olson" w:date="2017-06-21T03:26:00Z"/>
          <w:rStyle w:val="Pseudo"/>
        </w:rPr>
        <w:pPrChange w:id="1174" w:author="Rama Olson" w:date="2017-06-21T03:26:00Z">
          <w:pPr/>
        </w:pPrChange>
      </w:pPr>
      <w:ins w:id="1175" w:author="Rama Olson" w:date="2017-06-21T03:26:00Z">
        <w:r>
          <w:rPr>
            <w:rStyle w:val="Pseudo"/>
          </w:rPr>
          <w:t>Stop, the maze has been exited.</w:t>
        </w:r>
      </w:ins>
    </w:p>
    <w:p w14:paraId="701E9BD7" w14:textId="164FCC66" w:rsidR="00D43297" w:rsidRDefault="00D43297">
      <w:pPr>
        <w:pStyle w:val="ListParagraph"/>
        <w:numPr>
          <w:ilvl w:val="1"/>
          <w:numId w:val="44"/>
        </w:numPr>
        <w:rPr>
          <w:ins w:id="1176" w:author="Rama Olson" w:date="2017-06-21T03:26:00Z"/>
          <w:rStyle w:val="Pseudo"/>
        </w:rPr>
        <w:pPrChange w:id="1177" w:author="Rama Olson" w:date="2017-06-21T03:26:00Z">
          <w:pPr/>
        </w:pPrChange>
      </w:pPr>
      <w:ins w:id="1178" w:author="Rama Olson" w:date="2017-06-21T03:26:00Z">
        <w:r>
          <w:rPr>
            <w:rStyle w:val="Pseudo"/>
          </w:rPr>
          <w:t>Otherwise,</w:t>
        </w:r>
      </w:ins>
    </w:p>
    <w:p w14:paraId="4A00A892" w14:textId="023FC944" w:rsidR="00D43297" w:rsidRDefault="002C1050">
      <w:pPr>
        <w:pStyle w:val="ListParagraph"/>
        <w:numPr>
          <w:ilvl w:val="2"/>
          <w:numId w:val="44"/>
        </w:numPr>
        <w:rPr>
          <w:ins w:id="1179" w:author="Rama Olson" w:date="2017-06-21T03:27:00Z"/>
          <w:rStyle w:val="Pseudo"/>
        </w:rPr>
        <w:pPrChange w:id="1180" w:author="Rama Olson" w:date="2017-06-21T03:26:00Z">
          <w:pPr/>
        </w:pPrChange>
      </w:pPr>
      <w:ins w:id="1181" w:author="Rama Olson" w:date="2017-06-21T03:26:00Z">
        <w:r>
          <w:rPr>
            <w:rStyle w:val="Pseudo"/>
          </w:rPr>
          <w:t>Turn left</w:t>
        </w:r>
        <w:r w:rsidR="00D43297">
          <w:rPr>
            <w:rStyle w:val="Pseudo"/>
          </w:rPr>
          <w:t>.  (the wall will now always be on the right of the robot.)</w:t>
        </w:r>
      </w:ins>
    </w:p>
    <w:p w14:paraId="10D1C8A6" w14:textId="6761B71D" w:rsidR="00D43297" w:rsidRDefault="00D43297">
      <w:pPr>
        <w:pStyle w:val="ListParagraph"/>
        <w:numPr>
          <w:ilvl w:val="2"/>
          <w:numId w:val="44"/>
        </w:numPr>
        <w:rPr>
          <w:ins w:id="1182" w:author="Rama Olson" w:date="2017-06-21T03:23:00Z"/>
          <w:rStyle w:val="Pseudo"/>
        </w:rPr>
        <w:pPrChange w:id="1183" w:author="Rama Olson" w:date="2017-06-21T03:26:00Z">
          <w:pPr/>
        </w:pPrChange>
      </w:pPr>
      <w:ins w:id="1184" w:author="Rama Olson" w:date="2017-06-21T03:27:00Z">
        <w:r>
          <w:rPr>
            <w:rStyle w:val="Pseudo"/>
          </w:rPr>
          <w:t>Continue with step 2).</w:t>
        </w:r>
      </w:ins>
    </w:p>
    <w:p w14:paraId="1F4EF37B" w14:textId="46D11363" w:rsidR="00D43297" w:rsidRDefault="00D43297">
      <w:pPr>
        <w:pStyle w:val="ListParagraph"/>
        <w:numPr>
          <w:ilvl w:val="0"/>
          <w:numId w:val="44"/>
        </w:numPr>
        <w:rPr>
          <w:ins w:id="1185" w:author="Rama Olson" w:date="2017-06-21T03:28:00Z"/>
          <w:rStyle w:val="Pseudo"/>
        </w:rPr>
        <w:pPrChange w:id="1186" w:author="Rama Olson" w:date="2017-06-21T03:22:00Z">
          <w:pPr/>
        </w:pPrChange>
      </w:pPr>
      <w:ins w:id="1187" w:author="Rama Olson" w:date="2017-06-21T03:23:00Z">
        <w:r>
          <w:rPr>
            <w:rStyle w:val="Pseudo"/>
          </w:rPr>
          <w:t>Execute the right-hand rule.</w:t>
        </w:r>
      </w:ins>
    </w:p>
    <w:p w14:paraId="09EB396C" w14:textId="285A5160" w:rsidR="002C1050" w:rsidRDefault="002C1050">
      <w:pPr>
        <w:pStyle w:val="ListParagraph"/>
        <w:numPr>
          <w:ilvl w:val="1"/>
          <w:numId w:val="44"/>
        </w:numPr>
        <w:rPr>
          <w:ins w:id="1188" w:author="Rama Olson" w:date="2017-06-21T03:28:00Z"/>
          <w:rStyle w:val="Pseudo"/>
        </w:rPr>
        <w:pPrChange w:id="1189" w:author="Rama Olson" w:date="2017-06-21T03:28:00Z">
          <w:pPr/>
        </w:pPrChange>
      </w:pPr>
      <w:ins w:id="1190" w:author="Rama Olson" w:date="2017-06-21T03:28:00Z">
        <w:r>
          <w:rPr>
            <w:rStyle w:val="Pseudo"/>
          </w:rPr>
          <w:t>Sense what is in front of the robot.</w:t>
        </w:r>
      </w:ins>
    </w:p>
    <w:p w14:paraId="5C194A6E" w14:textId="4049C9F6" w:rsidR="002C1050" w:rsidRDefault="002C1050">
      <w:pPr>
        <w:pStyle w:val="ListParagraph"/>
        <w:numPr>
          <w:ilvl w:val="1"/>
          <w:numId w:val="44"/>
        </w:numPr>
        <w:rPr>
          <w:ins w:id="1191" w:author="Rama Olson" w:date="2017-06-21T03:35:00Z"/>
          <w:rStyle w:val="Pseudo"/>
        </w:rPr>
        <w:pPrChange w:id="1192" w:author="Rama Olson" w:date="2017-06-21T03:28:00Z">
          <w:pPr/>
        </w:pPrChange>
      </w:pPr>
      <w:ins w:id="1193" w:author="Rama Olson" w:date="2017-06-21T03:28:00Z">
        <w:r>
          <w:rPr>
            <w:rStyle w:val="Pseudo"/>
          </w:rPr>
          <w:t xml:space="preserve">If </w:t>
        </w:r>
      </w:ins>
      <w:ins w:id="1194" w:author="Rama Olson" w:date="2017-06-21T03:35:00Z">
        <w:r>
          <w:rPr>
            <w:rStyle w:val="Pseudo"/>
          </w:rPr>
          <w:t>a wall,</w:t>
        </w:r>
      </w:ins>
      <w:ins w:id="1195" w:author="Rama Olson" w:date="2017-06-21T03:39:00Z">
        <w:r w:rsidR="00F44EE9">
          <w:rPr>
            <w:rStyle w:val="Pseudo"/>
          </w:rPr>
          <w:t xml:space="preserve"> (left-turn corner)</w:t>
        </w:r>
      </w:ins>
    </w:p>
    <w:p w14:paraId="008F7561" w14:textId="093DB3F6" w:rsidR="002C1050" w:rsidRDefault="002C1050">
      <w:pPr>
        <w:pStyle w:val="ListParagraph"/>
        <w:numPr>
          <w:ilvl w:val="2"/>
          <w:numId w:val="44"/>
        </w:numPr>
        <w:rPr>
          <w:ins w:id="1196" w:author="Rama Olson" w:date="2017-06-21T03:35:00Z"/>
          <w:rStyle w:val="Pseudo"/>
        </w:rPr>
        <w:pPrChange w:id="1197" w:author="Rama Olson" w:date="2017-06-21T03:35:00Z">
          <w:pPr/>
        </w:pPrChange>
      </w:pPr>
      <w:ins w:id="1198" w:author="Rama Olson" w:date="2017-06-21T03:35:00Z">
        <w:r>
          <w:rPr>
            <w:rStyle w:val="Pseudo"/>
          </w:rPr>
          <w:t>Turn left.</w:t>
        </w:r>
      </w:ins>
      <w:ins w:id="1199" w:author="Rama Olson" w:date="2017-06-21T03:39:00Z">
        <w:r w:rsidR="00F44EE9">
          <w:rPr>
            <w:rStyle w:val="Pseudo"/>
          </w:rPr>
          <w:t xml:space="preserve"> </w:t>
        </w:r>
      </w:ins>
    </w:p>
    <w:p w14:paraId="6D3AF648" w14:textId="5830EA09" w:rsidR="002C1050" w:rsidRDefault="002C1050">
      <w:pPr>
        <w:pStyle w:val="ListParagraph"/>
        <w:numPr>
          <w:ilvl w:val="2"/>
          <w:numId w:val="44"/>
        </w:numPr>
        <w:rPr>
          <w:ins w:id="1200" w:author="Rama Olson" w:date="2017-06-21T03:35:00Z"/>
          <w:rStyle w:val="Pseudo"/>
        </w:rPr>
        <w:pPrChange w:id="1201" w:author="Rama Olson" w:date="2017-06-21T03:35:00Z">
          <w:pPr/>
        </w:pPrChange>
      </w:pPr>
      <w:ins w:id="1202" w:author="Rama Olson" w:date="2017-06-21T03:35:00Z">
        <w:r>
          <w:rPr>
            <w:rStyle w:val="Pseudo"/>
          </w:rPr>
          <w:t>Continue with Step 2)a.</w:t>
        </w:r>
      </w:ins>
    </w:p>
    <w:p w14:paraId="41904EEE" w14:textId="52E076D2" w:rsidR="002C1050" w:rsidRDefault="002C1050">
      <w:pPr>
        <w:pStyle w:val="ListParagraph"/>
        <w:numPr>
          <w:ilvl w:val="1"/>
          <w:numId w:val="44"/>
        </w:numPr>
        <w:rPr>
          <w:ins w:id="1203" w:author="Rama Olson" w:date="2017-06-21T03:35:00Z"/>
          <w:rStyle w:val="Pseudo"/>
        </w:rPr>
        <w:pPrChange w:id="1204" w:author="Rama Olson" w:date="2017-06-21T03:35:00Z">
          <w:pPr/>
        </w:pPrChange>
      </w:pPr>
      <w:ins w:id="1205" w:author="Rama Olson" w:date="2017-06-21T03:36:00Z">
        <w:r>
          <w:rPr>
            <w:rStyle w:val="Pseudo"/>
          </w:rPr>
          <w:t xml:space="preserve">Otherwise, </w:t>
        </w:r>
      </w:ins>
      <w:ins w:id="1206" w:author="Rama Olson" w:date="2017-06-21T03:35:00Z">
        <w:r>
          <w:rPr>
            <w:rStyle w:val="Pseudo"/>
          </w:rPr>
          <w:t>if an exit,</w:t>
        </w:r>
      </w:ins>
    </w:p>
    <w:p w14:paraId="4EED471B" w14:textId="3024BEBA" w:rsidR="002C1050" w:rsidRDefault="002C1050">
      <w:pPr>
        <w:pStyle w:val="ListParagraph"/>
        <w:numPr>
          <w:ilvl w:val="2"/>
          <w:numId w:val="44"/>
        </w:numPr>
        <w:rPr>
          <w:ins w:id="1207" w:author="Rama Olson" w:date="2017-06-21T03:35:00Z"/>
          <w:rStyle w:val="Pseudo"/>
        </w:rPr>
        <w:pPrChange w:id="1208" w:author="Rama Olson" w:date="2017-06-21T03:35:00Z">
          <w:pPr/>
        </w:pPrChange>
      </w:pPr>
      <w:ins w:id="1209" w:author="Rama Olson" w:date="2017-06-21T03:35:00Z">
        <w:r>
          <w:rPr>
            <w:rStyle w:val="Pseudo"/>
          </w:rPr>
          <w:t>Move forward.</w:t>
        </w:r>
      </w:ins>
    </w:p>
    <w:p w14:paraId="439E6F68" w14:textId="64E2E305" w:rsidR="002C1050" w:rsidRDefault="002C1050">
      <w:pPr>
        <w:pStyle w:val="ListParagraph"/>
        <w:numPr>
          <w:ilvl w:val="2"/>
          <w:numId w:val="44"/>
        </w:numPr>
        <w:rPr>
          <w:ins w:id="1210" w:author="Rama Olson" w:date="2017-06-21T03:35:00Z"/>
          <w:rStyle w:val="Pseudo"/>
        </w:rPr>
        <w:pPrChange w:id="1211" w:author="Rama Olson" w:date="2017-06-21T03:35:00Z">
          <w:pPr/>
        </w:pPrChange>
      </w:pPr>
      <w:ins w:id="1212" w:author="Rama Olson" w:date="2017-06-21T03:35:00Z">
        <w:r>
          <w:rPr>
            <w:rStyle w:val="Pseudo"/>
          </w:rPr>
          <w:t>Stop, the maze has been exited.</w:t>
        </w:r>
      </w:ins>
    </w:p>
    <w:p w14:paraId="3C126285" w14:textId="416BF82F" w:rsidR="002C1050" w:rsidRDefault="002C1050">
      <w:pPr>
        <w:pStyle w:val="ListParagraph"/>
        <w:numPr>
          <w:ilvl w:val="1"/>
          <w:numId w:val="44"/>
        </w:numPr>
        <w:rPr>
          <w:ins w:id="1213" w:author="Rama Olson" w:date="2017-06-21T03:28:00Z"/>
          <w:rStyle w:val="Pseudo"/>
        </w:rPr>
        <w:pPrChange w:id="1214" w:author="Rama Olson" w:date="2017-06-21T03:28:00Z">
          <w:pPr/>
        </w:pPrChange>
      </w:pPr>
      <w:ins w:id="1215" w:author="Rama Olson" w:date="2017-06-21T03:36:00Z">
        <w:r>
          <w:rPr>
            <w:rStyle w:val="Pseudo"/>
          </w:rPr>
          <w:t xml:space="preserve">Otherwise, </w:t>
        </w:r>
      </w:ins>
      <w:ins w:id="1216" w:author="Rama Olson" w:date="2017-06-21T03:28:00Z">
        <w:r>
          <w:rPr>
            <w:rStyle w:val="Pseudo"/>
          </w:rPr>
          <w:t>neither a wall or exit,</w:t>
        </w:r>
      </w:ins>
    </w:p>
    <w:p w14:paraId="455A37C2" w14:textId="7783A8EF" w:rsidR="002C1050" w:rsidRDefault="002C1050">
      <w:pPr>
        <w:pStyle w:val="ListParagraph"/>
        <w:numPr>
          <w:ilvl w:val="2"/>
          <w:numId w:val="44"/>
        </w:numPr>
        <w:rPr>
          <w:ins w:id="1217" w:author="Rama Olson" w:date="2017-06-21T03:30:00Z"/>
          <w:rStyle w:val="Pseudo"/>
        </w:rPr>
        <w:pPrChange w:id="1218" w:author="Rama Olson" w:date="2017-06-21T03:28:00Z">
          <w:pPr/>
        </w:pPrChange>
      </w:pPr>
      <w:ins w:id="1219" w:author="Rama Olson" w:date="2017-06-21T03:28:00Z">
        <w:r>
          <w:rPr>
            <w:rStyle w:val="Pseudo"/>
          </w:rPr>
          <w:t>Move forward.</w:t>
        </w:r>
      </w:ins>
    </w:p>
    <w:p w14:paraId="25BB8557" w14:textId="124EA9D4" w:rsidR="002C1050" w:rsidRDefault="002C1050">
      <w:pPr>
        <w:pStyle w:val="ListParagraph"/>
        <w:numPr>
          <w:ilvl w:val="2"/>
          <w:numId w:val="44"/>
        </w:numPr>
        <w:rPr>
          <w:ins w:id="1220" w:author="Rama Olson" w:date="2017-06-21T03:30:00Z"/>
          <w:rStyle w:val="Pseudo"/>
        </w:rPr>
        <w:pPrChange w:id="1221" w:author="Rama Olson" w:date="2017-06-21T03:28:00Z">
          <w:pPr/>
        </w:pPrChange>
      </w:pPr>
      <w:ins w:id="1222" w:author="Rama Olson" w:date="2017-06-21T03:30:00Z">
        <w:r>
          <w:rPr>
            <w:rStyle w:val="Pseudo"/>
          </w:rPr>
          <w:t>Turn right.</w:t>
        </w:r>
      </w:ins>
    </w:p>
    <w:p w14:paraId="3673C4B8" w14:textId="2B66F710" w:rsidR="002C1050" w:rsidRDefault="002C1050">
      <w:pPr>
        <w:pStyle w:val="ListParagraph"/>
        <w:numPr>
          <w:ilvl w:val="2"/>
          <w:numId w:val="44"/>
        </w:numPr>
        <w:rPr>
          <w:ins w:id="1223" w:author="Rama Olson" w:date="2017-06-21T03:30:00Z"/>
          <w:rStyle w:val="Pseudo"/>
        </w:rPr>
        <w:pPrChange w:id="1224" w:author="Rama Olson" w:date="2017-06-21T03:28:00Z">
          <w:pPr/>
        </w:pPrChange>
      </w:pPr>
      <w:ins w:id="1225" w:author="Rama Olson" w:date="2017-06-21T03:30:00Z">
        <w:r>
          <w:rPr>
            <w:rStyle w:val="Pseudo"/>
          </w:rPr>
          <w:t>Sense what is in front of the robot.</w:t>
        </w:r>
      </w:ins>
    </w:p>
    <w:p w14:paraId="0B072018" w14:textId="32DB39DE" w:rsidR="002C1050" w:rsidRDefault="002C1050">
      <w:pPr>
        <w:pStyle w:val="ListParagraph"/>
        <w:numPr>
          <w:ilvl w:val="2"/>
          <w:numId w:val="44"/>
        </w:numPr>
        <w:rPr>
          <w:ins w:id="1226" w:author="Rama Olson" w:date="2017-06-21T03:30:00Z"/>
          <w:rStyle w:val="Pseudo"/>
        </w:rPr>
        <w:pPrChange w:id="1227" w:author="Rama Olson" w:date="2017-06-21T03:28:00Z">
          <w:pPr/>
        </w:pPrChange>
      </w:pPr>
      <w:ins w:id="1228" w:author="Rama Olson" w:date="2017-06-21T03:30:00Z">
        <w:r>
          <w:rPr>
            <w:rStyle w:val="Pseudo"/>
          </w:rPr>
          <w:t>If a wall,</w:t>
        </w:r>
      </w:ins>
    </w:p>
    <w:p w14:paraId="0A7B2F88" w14:textId="64950BF5" w:rsidR="002C1050" w:rsidRDefault="002C1050">
      <w:pPr>
        <w:pStyle w:val="ListParagraph"/>
        <w:numPr>
          <w:ilvl w:val="3"/>
          <w:numId w:val="44"/>
        </w:numPr>
        <w:rPr>
          <w:ins w:id="1229" w:author="Rama Olson" w:date="2017-06-21T03:31:00Z"/>
          <w:rStyle w:val="Pseudo"/>
        </w:rPr>
        <w:pPrChange w:id="1230" w:author="Rama Olson" w:date="2017-06-21T03:31:00Z">
          <w:pPr/>
        </w:pPrChange>
      </w:pPr>
      <w:ins w:id="1231" w:author="Rama Olson" w:date="2017-06-21T03:31:00Z">
        <w:r>
          <w:rPr>
            <w:rStyle w:val="Pseudo"/>
          </w:rPr>
          <w:t>Turn left.</w:t>
        </w:r>
      </w:ins>
    </w:p>
    <w:p w14:paraId="114BBAB8" w14:textId="3C51D343" w:rsidR="002C1050" w:rsidRDefault="002C1050">
      <w:pPr>
        <w:pStyle w:val="ListParagraph"/>
        <w:numPr>
          <w:ilvl w:val="3"/>
          <w:numId w:val="44"/>
        </w:numPr>
        <w:rPr>
          <w:ins w:id="1232" w:author="Rama Olson" w:date="2017-06-21T03:32:00Z"/>
          <w:rStyle w:val="Pseudo"/>
        </w:rPr>
        <w:pPrChange w:id="1233" w:author="Rama Olson" w:date="2017-06-21T03:31:00Z">
          <w:pPr/>
        </w:pPrChange>
      </w:pPr>
      <w:ins w:id="1234" w:author="Rama Olson" w:date="2017-06-21T03:31:00Z">
        <w:r>
          <w:rPr>
            <w:rStyle w:val="Pseudo"/>
          </w:rPr>
          <w:t>Move forward.</w:t>
        </w:r>
      </w:ins>
    </w:p>
    <w:p w14:paraId="7E0F13ED" w14:textId="089DBC1A" w:rsidR="002C1050" w:rsidRDefault="002C1050">
      <w:pPr>
        <w:pStyle w:val="ListParagraph"/>
        <w:numPr>
          <w:ilvl w:val="3"/>
          <w:numId w:val="44"/>
        </w:numPr>
        <w:rPr>
          <w:ins w:id="1235" w:author="Rama Olson" w:date="2017-06-21T03:28:00Z"/>
          <w:rStyle w:val="Pseudo"/>
        </w:rPr>
        <w:pPrChange w:id="1236" w:author="Rama Olson" w:date="2017-06-21T03:31:00Z">
          <w:pPr/>
        </w:pPrChange>
      </w:pPr>
      <w:ins w:id="1237" w:author="Rama Olson" w:date="2017-06-21T03:32:00Z">
        <w:r>
          <w:rPr>
            <w:rStyle w:val="Pseudo"/>
          </w:rPr>
          <w:t>Continue with step 2)a.</w:t>
        </w:r>
      </w:ins>
    </w:p>
    <w:p w14:paraId="5FB9D740" w14:textId="5F4111AC" w:rsidR="002C1050" w:rsidRDefault="002C1050">
      <w:pPr>
        <w:pStyle w:val="ListParagraph"/>
        <w:numPr>
          <w:ilvl w:val="2"/>
          <w:numId w:val="44"/>
        </w:numPr>
        <w:rPr>
          <w:ins w:id="1238" w:author="Rama Olson" w:date="2017-06-21T03:36:00Z"/>
          <w:rStyle w:val="Pseudo"/>
        </w:rPr>
        <w:pPrChange w:id="1239" w:author="Rama Olson" w:date="2017-06-21T03:28:00Z">
          <w:pPr/>
        </w:pPrChange>
      </w:pPr>
      <w:ins w:id="1240" w:author="Rama Olson" w:date="2017-06-21T03:36:00Z">
        <w:r>
          <w:rPr>
            <w:rStyle w:val="Pseudo"/>
          </w:rPr>
          <w:t>Otherwise, if an exit,</w:t>
        </w:r>
      </w:ins>
    </w:p>
    <w:p w14:paraId="6689A9CB" w14:textId="709FE9A4" w:rsidR="002C1050" w:rsidRDefault="002C1050">
      <w:pPr>
        <w:pStyle w:val="ListParagraph"/>
        <w:numPr>
          <w:ilvl w:val="3"/>
          <w:numId w:val="44"/>
        </w:numPr>
        <w:rPr>
          <w:ins w:id="1241" w:author="Rama Olson" w:date="2017-06-21T03:36:00Z"/>
          <w:rStyle w:val="Pseudo"/>
        </w:rPr>
        <w:pPrChange w:id="1242" w:author="Rama Olson" w:date="2017-06-21T03:36:00Z">
          <w:pPr/>
        </w:pPrChange>
      </w:pPr>
      <w:ins w:id="1243" w:author="Rama Olson" w:date="2017-06-21T03:36:00Z">
        <w:r>
          <w:rPr>
            <w:rStyle w:val="Pseudo"/>
          </w:rPr>
          <w:t>Move forward.</w:t>
        </w:r>
      </w:ins>
    </w:p>
    <w:p w14:paraId="6D97B8F8" w14:textId="6272B81C" w:rsidR="002C1050" w:rsidRDefault="002C1050">
      <w:pPr>
        <w:pStyle w:val="ListParagraph"/>
        <w:numPr>
          <w:ilvl w:val="3"/>
          <w:numId w:val="44"/>
        </w:numPr>
        <w:rPr>
          <w:ins w:id="1244" w:author="Rama Olson" w:date="2017-06-21T03:37:00Z"/>
          <w:rStyle w:val="Pseudo"/>
        </w:rPr>
        <w:pPrChange w:id="1245" w:author="Rama Olson" w:date="2017-06-21T03:36:00Z">
          <w:pPr/>
        </w:pPrChange>
      </w:pPr>
      <w:ins w:id="1246" w:author="Rama Olson" w:date="2017-06-21T03:37:00Z">
        <w:r>
          <w:rPr>
            <w:rStyle w:val="Pseudo"/>
          </w:rPr>
          <w:t>Stop, the maze has been exited.</w:t>
        </w:r>
      </w:ins>
    </w:p>
    <w:p w14:paraId="39969F86" w14:textId="76BAC158" w:rsidR="002C1050" w:rsidRDefault="002C1050">
      <w:pPr>
        <w:pStyle w:val="ListParagraph"/>
        <w:numPr>
          <w:ilvl w:val="2"/>
          <w:numId w:val="44"/>
        </w:numPr>
        <w:rPr>
          <w:ins w:id="1247" w:author="Rama Olson" w:date="2017-06-21T03:37:00Z"/>
          <w:rStyle w:val="Pseudo"/>
        </w:rPr>
        <w:pPrChange w:id="1248" w:author="Rama Olson" w:date="2017-06-21T03:37:00Z">
          <w:pPr/>
        </w:pPrChange>
      </w:pPr>
      <w:ins w:id="1249" w:author="Rama Olson" w:date="2017-06-21T03:37:00Z">
        <w:r>
          <w:rPr>
            <w:rStyle w:val="Pseudo"/>
          </w:rPr>
          <w:t>Otherwise, neither a wall or exit,</w:t>
        </w:r>
      </w:ins>
      <w:ins w:id="1250" w:author="Rama Olson" w:date="2017-06-21T03:38:00Z">
        <w:r>
          <w:rPr>
            <w:rStyle w:val="Pseudo"/>
          </w:rPr>
          <w:t xml:space="preserve">(a </w:t>
        </w:r>
      </w:ins>
      <w:ins w:id="1251" w:author="Rama Olson" w:date="2017-06-21T03:40:00Z">
        <w:r w:rsidR="00F44EE9">
          <w:rPr>
            <w:rStyle w:val="Pseudo"/>
          </w:rPr>
          <w:t xml:space="preserve">right-turn </w:t>
        </w:r>
      </w:ins>
      <w:ins w:id="1252" w:author="Rama Olson" w:date="2017-06-21T03:38:00Z">
        <w:r>
          <w:rPr>
            <w:rStyle w:val="Pseudo"/>
          </w:rPr>
          <w:t>corner)</w:t>
        </w:r>
      </w:ins>
    </w:p>
    <w:p w14:paraId="1E9C38A8" w14:textId="73044F17" w:rsidR="002C1050" w:rsidRDefault="00F44EE9">
      <w:pPr>
        <w:pStyle w:val="ListParagraph"/>
        <w:numPr>
          <w:ilvl w:val="3"/>
          <w:numId w:val="44"/>
        </w:numPr>
        <w:rPr>
          <w:ins w:id="1253" w:author="Rama Olson" w:date="2017-06-21T03:38:00Z"/>
          <w:rStyle w:val="Pseudo"/>
        </w:rPr>
        <w:pPrChange w:id="1254" w:author="Rama Olson" w:date="2017-06-21T03:37:00Z">
          <w:pPr/>
        </w:pPrChange>
      </w:pPr>
      <w:ins w:id="1255" w:author="Rama Olson" w:date="2017-06-21T03:38:00Z">
        <w:r>
          <w:rPr>
            <w:rStyle w:val="Pseudo"/>
          </w:rPr>
          <w:t>Move forward.</w:t>
        </w:r>
      </w:ins>
    </w:p>
    <w:p w14:paraId="22A019A3" w14:textId="2A834556" w:rsidR="00F44EE9" w:rsidRDefault="00F44EE9">
      <w:pPr>
        <w:pStyle w:val="ListParagraph"/>
        <w:numPr>
          <w:ilvl w:val="3"/>
          <w:numId w:val="44"/>
        </w:numPr>
        <w:rPr>
          <w:ins w:id="1256" w:author="Rama Olson" w:date="2017-06-21T03:38:00Z"/>
          <w:rStyle w:val="Pseudo"/>
        </w:rPr>
        <w:pPrChange w:id="1257" w:author="Rama Olson" w:date="2017-06-21T03:37:00Z">
          <w:pPr/>
        </w:pPrChange>
      </w:pPr>
      <w:ins w:id="1258" w:author="Rama Olson" w:date="2017-06-21T03:38:00Z">
        <w:r>
          <w:rPr>
            <w:rStyle w:val="Pseudo"/>
          </w:rPr>
          <w:t>Continue with step 2)a.</w:t>
        </w:r>
      </w:ins>
    </w:p>
    <w:p w14:paraId="115FFD40" w14:textId="77777777" w:rsidR="00F44EE9" w:rsidRDefault="00F44EE9">
      <w:pPr>
        <w:pStyle w:val="ListParagraph"/>
        <w:rPr>
          <w:ins w:id="1259" w:author="Rama Olson" w:date="2017-06-21T03:20:00Z"/>
          <w:rStyle w:val="Pseudo"/>
        </w:rPr>
        <w:pPrChange w:id="1260" w:author="Rama Olson" w:date="2017-06-21T03:39:00Z">
          <w:pPr/>
        </w:pPrChange>
      </w:pPr>
    </w:p>
    <w:p w14:paraId="2112728B" w14:textId="77777777" w:rsidR="001A1224" w:rsidRDefault="001A1224">
      <w:pPr>
        <w:rPr>
          <w:ins w:id="1261" w:author="Rama Olson" w:date="2017-06-21T03:45:00Z"/>
          <w:rStyle w:val="Pseudo"/>
        </w:rPr>
      </w:pPr>
      <w:ins w:id="1262" w:author="Rama Olson" w:date="2017-06-21T03:45:00Z">
        <w:r>
          <w:rPr>
            <w:rStyle w:val="Pseudo"/>
          </w:rPr>
          <w:br w:type="page"/>
        </w:r>
      </w:ins>
    </w:p>
    <w:p w14:paraId="5DC7FB71" w14:textId="6CEB7C74" w:rsidR="00D43297" w:rsidRDefault="001A1224" w:rsidP="00061557">
      <w:pPr>
        <w:rPr>
          <w:ins w:id="1263" w:author="Rama Olson" w:date="2017-06-21T03:43:00Z"/>
          <w:rStyle w:val="Pseudo"/>
        </w:rPr>
      </w:pPr>
      <w:ins w:id="1264" w:author="Rama Olson" w:date="2017-06-21T03:43:00Z">
        <w:r>
          <w:rPr>
            <w:rStyle w:val="Pseudo"/>
          </w:rPr>
          <w:lastRenderedPageBreak/>
          <w:t>Supplemental Business Exercise Solutions</w:t>
        </w:r>
      </w:ins>
    </w:p>
    <w:p w14:paraId="6010FA35" w14:textId="77777777" w:rsidR="001A1224" w:rsidRDefault="001A1224" w:rsidP="00061557">
      <w:pPr>
        <w:rPr>
          <w:ins w:id="1265" w:author="Rama Olson" w:date="2017-06-21T03:44:00Z"/>
          <w:rStyle w:val="Pseudo"/>
        </w:rPr>
      </w:pPr>
    </w:p>
    <w:p w14:paraId="49030768" w14:textId="1F0C1B0A" w:rsidR="001A1224" w:rsidRDefault="001A1224" w:rsidP="00061557">
      <w:pPr>
        <w:rPr>
          <w:ins w:id="1266" w:author="Rama Olson" w:date="2017-06-21T03:45:00Z"/>
          <w:rStyle w:val="Pseudo"/>
        </w:rPr>
      </w:pPr>
      <w:ins w:id="1267" w:author="Rama Olson" w:date="2017-06-21T03:44:00Z">
        <w:r>
          <w:rPr>
            <w:rStyle w:val="Pseudo"/>
          </w:rPr>
          <w:t>Solution to BR1.25: Example algorithm for finding the best options from the loyalty promotions online catalog.</w:t>
        </w:r>
      </w:ins>
      <w:ins w:id="1268" w:author="Rama Olson" w:date="2017-06-21T03:45:00Z">
        <w:r>
          <w:rPr>
            <w:rStyle w:val="Pseudo"/>
          </w:rPr>
          <w:t xml:space="preserve">  To assess the online catalog, we will keep track of the current </w:t>
        </w:r>
      </w:ins>
      <w:ins w:id="1269" w:author="Rama Olson" w:date="2017-06-21T03:46:00Z">
        <w:r>
          <w:rPr>
            <w:rStyle w:val="Pseudo"/>
          </w:rPr>
          <w:t>‘best_price’, and a list of items which cost that much.</w:t>
        </w:r>
      </w:ins>
    </w:p>
    <w:p w14:paraId="320771CC" w14:textId="77777777" w:rsidR="001A1224" w:rsidRDefault="001A1224" w:rsidP="00061557">
      <w:pPr>
        <w:rPr>
          <w:ins w:id="1270" w:author="Rama Olson" w:date="2017-06-21T03:45:00Z"/>
          <w:rStyle w:val="Pseudo"/>
        </w:rPr>
      </w:pPr>
    </w:p>
    <w:p w14:paraId="4C566BF0" w14:textId="32AECC26" w:rsidR="001A1224" w:rsidRDefault="001A1224">
      <w:pPr>
        <w:pStyle w:val="ListParagraph"/>
        <w:numPr>
          <w:ilvl w:val="0"/>
          <w:numId w:val="45"/>
        </w:numPr>
        <w:rPr>
          <w:ins w:id="1271" w:author="Rama Olson" w:date="2017-06-21T03:47:00Z"/>
          <w:rStyle w:val="Pseudo"/>
        </w:rPr>
        <w:pPrChange w:id="1272" w:author="Rama Olson" w:date="2017-06-21T03:45:00Z">
          <w:pPr/>
        </w:pPrChange>
      </w:pPr>
      <w:ins w:id="1273" w:author="Rama Olson" w:date="2017-06-21T03:46:00Z">
        <w:r>
          <w:rPr>
            <w:rStyle w:val="Pseudo"/>
          </w:rPr>
          <w:t>Set ‘best_price</w:t>
        </w:r>
      </w:ins>
      <w:ins w:id="1274" w:author="Rama Olson" w:date="2017-06-21T03:47:00Z">
        <w:r>
          <w:rPr>
            <w:rStyle w:val="Pseudo"/>
          </w:rPr>
          <w:t>’ to zero, and clear the ‘list_of_items’.</w:t>
        </w:r>
      </w:ins>
    </w:p>
    <w:p w14:paraId="4F560947" w14:textId="7A7C84A3" w:rsidR="001A1224" w:rsidRDefault="00561262">
      <w:pPr>
        <w:pStyle w:val="ListParagraph"/>
        <w:numPr>
          <w:ilvl w:val="0"/>
          <w:numId w:val="45"/>
        </w:numPr>
        <w:rPr>
          <w:ins w:id="1275" w:author="Rama Olson" w:date="2017-06-21T03:53:00Z"/>
          <w:rStyle w:val="Pseudo"/>
        </w:rPr>
        <w:pPrChange w:id="1276" w:author="Rama Olson" w:date="2017-06-21T03:45:00Z">
          <w:pPr/>
        </w:pPrChange>
      </w:pPr>
      <w:ins w:id="1277" w:author="Rama Olson" w:date="2017-06-21T03:48:00Z">
        <w:r>
          <w:rPr>
            <w:rStyle w:val="Pseudo"/>
          </w:rPr>
          <w:t>Check the</w:t>
        </w:r>
        <w:r w:rsidR="001A1224">
          <w:rPr>
            <w:rStyle w:val="Pseudo"/>
          </w:rPr>
          <w:t xml:space="preserve"> next catalog item:</w:t>
        </w:r>
      </w:ins>
    </w:p>
    <w:p w14:paraId="45E485D2" w14:textId="2F87804E" w:rsidR="00561262" w:rsidRDefault="00561262">
      <w:pPr>
        <w:pStyle w:val="ListParagraph"/>
        <w:numPr>
          <w:ilvl w:val="1"/>
          <w:numId w:val="45"/>
        </w:numPr>
        <w:rPr>
          <w:ins w:id="1278" w:author="Rama Olson" w:date="2017-06-21T03:53:00Z"/>
          <w:rStyle w:val="Pseudo"/>
        </w:rPr>
        <w:pPrChange w:id="1279" w:author="Rama Olson" w:date="2017-06-21T03:53:00Z">
          <w:pPr/>
        </w:pPrChange>
      </w:pPr>
      <w:ins w:id="1280" w:author="Rama Olson" w:date="2017-06-21T03:53:00Z">
        <w:r>
          <w:rPr>
            <w:rStyle w:val="Pseudo"/>
          </w:rPr>
          <w:t>If there are no more catalog items:</w:t>
        </w:r>
      </w:ins>
    </w:p>
    <w:p w14:paraId="5BB0FA84" w14:textId="730356F4" w:rsidR="00561262" w:rsidRDefault="00561262">
      <w:pPr>
        <w:pStyle w:val="ListParagraph"/>
        <w:numPr>
          <w:ilvl w:val="2"/>
          <w:numId w:val="45"/>
        </w:numPr>
        <w:rPr>
          <w:ins w:id="1281" w:author="Rama Olson" w:date="2017-06-21T03:54:00Z"/>
          <w:rStyle w:val="Pseudo"/>
        </w:rPr>
        <w:pPrChange w:id="1282" w:author="Rama Olson" w:date="2017-06-21T03:53:00Z">
          <w:pPr/>
        </w:pPrChange>
      </w:pPr>
      <w:ins w:id="1283" w:author="Rama Olson" w:date="2017-06-21T03:54:00Z">
        <w:r>
          <w:rPr>
            <w:rStyle w:val="Pseudo"/>
          </w:rPr>
          <w:t>Display the ‘list_of_items’, and the ‘best_price’.</w:t>
        </w:r>
      </w:ins>
    </w:p>
    <w:p w14:paraId="7C94C981" w14:textId="64BA9B76" w:rsidR="00561262" w:rsidRDefault="00561262">
      <w:pPr>
        <w:pStyle w:val="ListParagraph"/>
        <w:numPr>
          <w:ilvl w:val="2"/>
          <w:numId w:val="45"/>
        </w:numPr>
        <w:rPr>
          <w:ins w:id="1284" w:author="Rama Olson" w:date="2017-06-21T03:48:00Z"/>
          <w:rStyle w:val="Pseudo"/>
        </w:rPr>
        <w:pPrChange w:id="1285" w:author="Rama Olson" w:date="2017-06-21T03:53:00Z">
          <w:pPr/>
        </w:pPrChange>
      </w:pPr>
      <w:ins w:id="1286" w:author="Rama Olson" w:date="2017-06-21T03:54:00Z">
        <w:r>
          <w:rPr>
            <w:rStyle w:val="Pseudo"/>
          </w:rPr>
          <w:t>Stop.</w:t>
        </w:r>
      </w:ins>
    </w:p>
    <w:p w14:paraId="22BD55E0" w14:textId="53B23681" w:rsidR="001A1224" w:rsidRDefault="00561262">
      <w:pPr>
        <w:pStyle w:val="ListParagraph"/>
        <w:numPr>
          <w:ilvl w:val="1"/>
          <w:numId w:val="45"/>
        </w:numPr>
        <w:rPr>
          <w:ins w:id="1287" w:author="Rama Olson" w:date="2017-06-21T03:48:00Z"/>
          <w:rStyle w:val="Pseudo"/>
        </w:rPr>
        <w:pPrChange w:id="1288" w:author="Rama Olson" w:date="2017-06-21T03:48:00Z">
          <w:pPr/>
        </w:pPrChange>
      </w:pPr>
      <w:ins w:id="1289" w:author="Rama Olson" w:date="2017-06-21T03:48:00Z">
        <w:r>
          <w:rPr>
            <w:rStyle w:val="Pseudo"/>
          </w:rPr>
          <w:t>If the price is greater than $100,</w:t>
        </w:r>
      </w:ins>
      <w:ins w:id="1290" w:author="Rama Olson" w:date="2017-06-21T03:50:00Z">
        <w:r>
          <w:rPr>
            <w:rStyle w:val="Pseudo"/>
          </w:rPr>
          <w:t xml:space="preserve"> or less than the ‘best_price’</w:t>
        </w:r>
      </w:ins>
    </w:p>
    <w:p w14:paraId="1306596E" w14:textId="70B4BE47" w:rsidR="00561262" w:rsidRDefault="00561262">
      <w:pPr>
        <w:pStyle w:val="ListParagraph"/>
        <w:numPr>
          <w:ilvl w:val="2"/>
          <w:numId w:val="45"/>
        </w:numPr>
        <w:rPr>
          <w:ins w:id="1291" w:author="Rama Olson" w:date="2017-06-21T03:48:00Z"/>
          <w:rStyle w:val="Pseudo"/>
        </w:rPr>
        <w:pPrChange w:id="1292" w:author="Rama Olson" w:date="2017-06-21T03:48:00Z">
          <w:pPr/>
        </w:pPrChange>
      </w:pPr>
      <w:ins w:id="1293" w:author="Rama Olson" w:date="2017-06-21T03:48:00Z">
        <w:r>
          <w:rPr>
            <w:rStyle w:val="Pseudo"/>
          </w:rPr>
          <w:t>Skip the item.</w:t>
        </w:r>
      </w:ins>
    </w:p>
    <w:p w14:paraId="1EF67A0B" w14:textId="4DCA95E3" w:rsidR="00561262" w:rsidRDefault="00561262">
      <w:pPr>
        <w:pStyle w:val="ListParagraph"/>
        <w:numPr>
          <w:ilvl w:val="2"/>
          <w:numId w:val="45"/>
        </w:numPr>
        <w:rPr>
          <w:ins w:id="1294" w:author="Rama Olson" w:date="2017-06-21T03:49:00Z"/>
          <w:rStyle w:val="Pseudo"/>
        </w:rPr>
        <w:pPrChange w:id="1295" w:author="Rama Olson" w:date="2017-06-21T03:48:00Z">
          <w:pPr/>
        </w:pPrChange>
      </w:pPr>
      <w:ins w:id="1296" w:author="Rama Olson" w:date="2017-06-21T03:49:00Z">
        <w:r>
          <w:rPr>
            <w:rStyle w:val="Pseudo"/>
          </w:rPr>
          <w:t>Continue with Step 2).</w:t>
        </w:r>
      </w:ins>
    </w:p>
    <w:p w14:paraId="44A6CB1B" w14:textId="4DEEBA01" w:rsidR="00561262" w:rsidRDefault="00561262">
      <w:pPr>
        <w:pStyle w:val="ListParagraph"/>
        <w:numPr>
          <w:ilvl w:val="1"/>
          <w:numId w:val="45"/>
        </w:numPr>
        <w:rPr>
          <w:ins w:id="1297" w:author="Rama Olson" w:date="2017-06-21T03:51:00Z"/>
          <w:rStyle w:val="Pseudo"/>
        </w:rPr>
        <w:pPrChange w:id="1298" w:author="Rama Olson" w:date="2017-06-21T03:49:00Z">
          <w:pPr/>
        </w:pPrChange>
      </w:pPr>
      <w:ins w:id="1299" w:author="Rama Olson" w:date="2017-06-21T03:49:00Z">
        <w:r>
          <w:rPr>
            <w:rStyle w:val="Pseudo"/>
          </w:rPr>
          <w:t>Otherwise, if the price is greater than ‘best_price’,</w:t>
        </w:r>
      </w:ins>
    </w:p>
    <w:p w14:paraId="378932AC" w14:textId="7F0FE224" w:rsidR="00561262" w:rsidRDefault="00561262">
      <w:pPr>
        <w:pStyle w:val="ListParagraph"/>
        <w:numPr>
          <w:ilvl w:val="2"/>
          <w:numId w:val="45"/>
        </w:numPr>
        <w:rPr>
          <w:ins w:id="1300" w:author="Rama Olson" w:date="2017-06-21T03:51:00Z"/>
          <w:rStyle w:val="Pseudo"/>
        </w:rPr>
        <w:pPrChange w:id="1301" w:author="Rama Olson" w:date="2017-06-21T03:51:00Z">
          <w:pPr/>
        </w:pPrChange>
      </w:pPr>
      <w:ins w:id="1302" w:author="Rama Olson" w:date="2017-06-21T03:51:00Z">
        <w:r>
          <w:rPr>
            <w:rStyle w:val="Pseudo"/>
          </w:rPr>
          <w:t>Set ‘best_price’ to price.</w:t>
        </w:r>
      </w:ins>
    </w:p>
    <w:p w14:paraId="3222E09E" w14:textId="4116BAE2" w:rsidR="00561262" w:rsidRDefault="00561262">
      <w:pPr>
        <w:pStyle w:val="ListParagraph"/>
        <w:numPr>
          <w:ilvl w:val="2"/>
          <w:numId w:val="45"/>
        </w:numPr>
        <w:rPr>
          <w:ins w:id="1303" w:author="Rama Olson" w:date="2017-06-21T03:51:00Z"/>
          <w:rStyle w:val="Pseudo"/>
        </w:rPr>
        <w:pPrChange w:id="1304" w:author="Rama Olson" w:date="2017-06-21T03:51:00Z">
          <w:pPr/>
        </w:pPrChange>
      </w:pPr>
      <w:ins w:id="1305" w:author="Rama Olson" w:date="2017-06-21T03:51:00Z">
        <w:r>
          <w:rPr>
            <w:rStyle w:val="Pseudo"/>
          </w:rPr>
          <w:t>Clear the ‘list_of_items’.</w:t>
        </w:r>
      </w:ins>
    </w:p>
    <w:p w14:paraId="0DBDB007" w14:textId="2A72F040" w:rsidR="00561262" w:rsidRDefault="00561262">
      <w:pPr>
        <w:pStyle w:val="ListParagraph"/>
        <w:numPr>
          <w:ilvl w:val="2"/>
          <w:numId w:val="45"/>
        </w:numPr>
        <w:rPr>
          <w:ins w:id="1306" w:author="Rama Olson" w:date="2017-06-21T03:52:00Z"/>
          <w:rStyle w:val="Pseudo"/>
        </w:rPr>
        <w:pPrChange w:id="1307" w:author="Rama Olson" w:date="2017-06-21T03:51:00Z">
          <w:pPr/>
        </w:pPrChange>
      </w:pPr>
      <w:ins w:id="1308" w:author="Rama Olson" w:date="2017-06-21T03:51:00Z">
        <w:r>
          <w:rPr>
            <w:rStyle w:val="Pseudo"/>
          </w:rPr>
          <w:t xml:space="preserve">Add the item to the </w:t>
        </w:r>
      </w:ins>
      <w:ins w:id="1309" w:author="Rama Olson" w:date="2017-06-21T03:52:00Z">
        <w:r>
          <w:rPr>
            <w:rStyle w:val="Pseudo"/>
          </w:rPr>
          <w:t>‘list_of_items’.</w:t>
        </w:r>
      </w:ins>
    </w:p>
    <w:p w14:paraId="2F4FFB93" w14:textId="60C8BB1C" w:rsidR="00561262" w:rsidRDefault="00561262">
      <w:pPr>
        <w:pStyle w:val="ListParagraph"/>
        <w:numPr>
          <w:ilvl w:val="2"/>
          <w:numId w:val="45"/>
        </w:numPr>
        <w:rPr>
          <w:ins w:id="1310" w:author="Rama Olson" w:date="2017-06-21T03:50:00Z"/>
          <w:rStyle w:val="Pseudo"/>
        </w:rPr>
        <w:pPrChange w:id="1311" w:author="Rama Olson" w:date="2017-06-21T03:51:00Z">
          <w:pPr/>
        </w:pPrChange>
      </w:pPr>
      <w:ins w:id="1312" w:author="Rama Olson" w:date="2017-06-21T03:52:00Z">
        <w:r>
          <w:rPr>
            <w:rStyle w:val="Pseudo"/>
          </w:rPr>
          <w:t>Continue with Step 2).</w:t>
        </w:r>
      </w:ins>
    </w:p>
    <w:p w14:paraId="0C21B09F" w14:textId="50B4CB17" w:rsidR="00561262" w:rsidRDefault="00561262">
      <w:pPr>
        <w:pStyle w:val="ListParagraph"/>
        <w:numPr>
          <w:ilvl w:val="1"/>
          <w:numId w:val="45"/>
        </w:numPr>
        <w:rPr>
          <w:ins w:id="1313" w:author="Rama Olson" w:date="2017-06-21T03:50:00Z"/>
          <w:rStyle w:val="Pseudo"/>
        </w:rPr>
        <w:pPrChange w:id="1314" w:author="Rama Olson" w:date="2017-06-21T03:49:00Z">
          <w:pPr/>
        </w:pPrChange>
      </w:pPr>
      <w:ins w:id="1315" w:author="Rama Olson" w:date="2017-06-21T03:50:00Z">
        <w:r>
          <w:rPr>
            <w:rStyle w:val="Pseudo"/>
          </w:rPr>
          <w:t>Otherwise, the price matches ‘best_price’.</w:t>
        </w:r>
      </w:ins>
    </w:p>
    <w:p w14:paraId="5631D492" w14:textId="4FD5B250" w:rsidR="00561262" w:rsidRDefault="00561262">
      <w:pPr>
        <w:pStyle w:val="ListParagraph"/>
        <w:numPr>
          <w:ilvl w:val="2"/>
          <w:numId w:val="45"/>
        </w:numPr>
        <w:rPr>
          <w:ins w:id="1316" w:author="Rama Olson" w:date="2017-06-21T03:51:00Z"/>
          <w:rStyle w:val="Pseudo"/>
        </w:rPr>
        <w:pPrChange w:id="1317" w:author="Rama Olson" w:date="2017-06-21T03:50:00Z">
          <w:pPr/>
        </w:pPrChange>
      </w:pPr>
      <w:ins w:id="1318" w:author="Rama Olson" w:date="2017-06-21T03:51:00Z">
        <w:r>
          <w:rPr>
            <w:rStyle w:val="Pseudo"/>
          </w:rPr>
          <w:t>Add the item to the ‘list_of_items’.</w:t>
        </w:r>
      </w:ins>
    </w:p>
    <w:p w14:paraId="27B11740" w14:textId="7BBFD521" w:rsidR="00561262" w:rsidRDefault="00561262">
      <w:pPr>
        <w:pStyle w:val="ListParagraph"/>
        <w:numPr>
          <w:ilvl w:val="2"/>
          <w:numId w:val="45"/>
        </w:numPr>
        <w:rPr>
          <w:ins w:id="1319" w:author="Rama Olson" w:date="2017-06-21T03:49:00Z"/>
          <w:rStyle w:val="Pseudo"/>
        </w:rPr>
        <w:pPrChange w:id="1320" w:author="Rama Olson" w:date="2017-06-21T03:50:00Z">
          <w:pPr/>
        </w:pPrChange>
      </w:pPr>
      <w:ins w:id="1321" w:author="Rama Olson" w:date="2017-06-21T03:51:00Z">
        <w:r>
          <w:rPr>
            <w:rStyle w:val="Pseudo"/>
          </w:rPr>
          <w:t>Continue with Step 2).</w:t>
        </w:r>
      </w:ins>
    </w:p>
    <w:p w14:paraId="5E8B70F4" w14:textId="77777777" w:rsidR="00561262" w:rsidRDefault="00561262" w:rsidP="00561262">
      <w:pPr>
        <w:rPr>
          <w:ins w:id="1322" w:author="Rama Olson" w:date="2017-06-21T03:44:00Z"/>
          <w:rStyle w:val="Pseudo"/>
        </w:rPr>
      </w:pPr>
    </w:p>
    <w:p w14:paraId="107C8D32" w14:textId="77777777" w:rsidR="001A1224" w:rsidRDefault="001A1224" w:rsidP="00061557">
      <w:pPr>
        <w:rPr>
          <w:rStyle w:val="Pseudo"/>
        </w:rPr>
      </w:pPr>
    </w:p>
    <w:p w14:paraId="2D39DB9C" w14:textId="77777777" w:rsidR="00047DA7" w:rsidRDefault="00047DA7" w:rsidP="00047DA7">
      <w:pPr>
        <w:rPr>
          <w:b/>
        </w:rPr>
      </w:pPr>
      <w:r>
        <w:rPr>
          <w:b/>
        </w:rPr>
        <w:t>Supplemental Engineering Exercise Solutions</w:t>
      </w:r>
    </w:p>
    <w:p w14:paraId="1FAAC1A5" w14:textId="77777777" w:rsidR="00047DA7" w:rsidRDefault="00047DA7" w:rsidP="00047DA7">
      <w:pPr>
        <w:rPr>
          <w:ins w:id="1323" w:author="Rama Olson" w:date="2017-07-07T04:25:00Z"/>
          <w:b/>
        </w:rPr>
      </w:pPr>
    </w:p>
    <w:p w14:paraId="195D65C1" w14:textId="5ED2F8C3" w:rsidR="00D36F5F" w:rsidRPr="00D36F5F" w:rsidRDefault="00D36F5F" w:rsidP="00047DA7">
      <w:pPr>
        <w:rPr>
          <w:ins w:id="1324" w:author="Rama Olson" w:date="2017-07-07T04:25:00Z"/>
          <w:rPrChange w:id="1325" w:author="Rama Olson" w:date="2017-07-07T04:26:00Z">
            <w:rPr>
              <w:ins w:id="1326" w:author="Rama Olson" w:date="2017-07-07T04:25:00Z"/>
              <w:b/>
            </w:rPr>
          </w:rPrChange>
        </w:rPr>
      </w:pPr>
      <w:ins w:id="1327" w:author="Rama Olson" w:date="2017-07-07T04:25:00Z">
        <w:r w:rsidRPr="00DE3FFC">
          <w:rPr>
            <w:b/>
          </w:rPr>
          <w:t>Solution to ER1.26:</w:t>
        </w:r>
        <w:r w:rsidRPr="00D36F5F">
          <w:rPr>
            <w:rPrChange w:id="1328" w:author="Rama Olson" w:date="2017-07-07T04:26:00Z">
              <w:rPr>
                <w:b/>
              </w:rPr>
            </w:rPrChange>
          </w:rPr>
          <w:t xml:space="preserve"> Algorithm to find television dimensions:</w:t>
        </w:r>
      </w:ins>
    </w:p>
    <w:p w14:paraId="2F154A5F" w14:textId="77777777" w:rsidR="00D36F5F" w:rsidRPr="00D36F5F" w:rsidRDefault="00D36F5F" w:rsidP="00047DA7">
      <w:pPr>
        <w:rPr>
          <w:ins w:id="1329" w:author="Rama Olson" w:date="2017-07-07T04:25:00Z"/>
          <w:rPrChange w:id="1330" w:author="Rama Olson" w:date="2017-07-07T04:26:00Z">
            <w:rPr>
              <w:ins w:id="1331" w:author="Rama Olson" w:date="2017-07-07T04:25:00Z"/>
              <w:b/>
            </w:rPr>
          </w:rPrChange>
        </w:rPr>
      </w:pPr>
    </w:p>
    <w:p w14:paraId="5E9E35A8" w14:textId="7F285EF2" w:rsidR="00D36F5F" w:rsidRDefault="00D36F5F" w:rsidP="00047DA7">
      <w:pPr>
        <w:rPr>
          <w:ins w:id="1332" w:author="Rama Olson" w:date="2017-07-07T04:27:00Z"/>
        </w:rPr>
      </w:pPr>
      <w:ins w:id="1333" w:author="Rama Olson" w:date="2017-07-07T04:26:00Z">
        <w:r w:rsidRPr="00D36F5F">
          <w:t>Using t</w:t>
        </w:r>
        <w:r w:rsidRPr="00D36F5F">
          <w:rPr>
            <w:rPrChange w:id="1334" w:author="Rama Olson" w:date="2017-07-07T04:26:00Z">
              <w:rPr>
                <w:b/>
              </w:rPr>
            </w:rPrChange>
          </w:rPr>
          <w:t>he aspect rati</w:t>
        </w:r>
        <w:r w:rsidRPr="00D36F5F">
          <w:t>o of 16:9, the diagonal is 18.36</w:t>
        </w:r>
        <w:r w:rsidRPr="00D36F5F">
          <w:rPr>
            <w:rPrChange w:id="1335" w:author="Rama Olson" w:date="2017-07-07T04:26:00Z">
              <w:rPr>
                <w:b/>
              </w:rPr>
            </w:rPrChange>
          </w:rPr>
          <w:t xml:space="preserve">.  </w:t>
        </w:r>
      </w:ins>
    </w:p>
    <w:p w14:paraId="26E08818" w14:textId="77777777" w:rsidR="00D36F5F" w:rsidRDefault="00D36F5F" w:rsidP="00047DA7">
      <w:pPr>
        <w:rPr>
          <w:ins w:id="1336" w:author="Rama Olson" w:date="2017-07-07T04:27:00Z"/>
        </w:rPr>
      </w:pPr>
    </w:p>
    <w:p w14:paraId="0ED1CF9D" w14:textId="122CBF16" w:rsidR="00D36F5F" w:rsidRDefault="00D36F5F" w:rsidP="00047DA7">
      <w:pPr>
        <w:rPr>
          <w:ins w:id="1337" w:author="Rama Olson" w:date="2017-07-07T04:27:00Z"/>
        </w:rPr>
      </w:pPr>
      <w:ins w:id="1338" w:author="Rama Olson" w:date="2017-07-07T04:27:00Z">
        <w:r>
          <w:t xml:space="preserve">Prompt the user for the </w:t>
        </w:r>
      </w:ins>
      <w:ins w:id="1339" w:author="Rama Olson" w:date="2017-07-07T04:29:00Z">
        <w:r>
          <w:t>‘</w:t>
        </w:r>
      </w:ins>
      <w:ins w:id="1340" w:author="Rama Olson" w:date="2017-07-07T04:27:00Z">
        <w:r>
          <w:t>diagonal</w:t>
        </w:r>
      </w:ins>
      <w:ins w:id="1341" w:author="Rama Olson" w:date="2017-07-07T04:30:00Z">
        <w:r>
          <w:t>’</w:t>
        </w:r>
      </w:ins>
      <w:ins w:id="1342" w:author="Rama Olson" w:date="2017-07-07T04:27:00Z">
        <w:r>
          <w:t xml:space="preserve"> measurement of a television.</w:t>
        </w:r>
      </w:ins>
    </w:p>
    <w:p w14:paraId="22166888" w14:textId="77777777" w:rsidR="00D36F5F" w:rsidRDefault="00D36F5F" w:rsidP="00047DA7">
      <w:pPr>
        <w:rPr>
          <w:ins w:id="1343" w:author="Rama Olson" w:date="2017-07-07T04:28:00Z"/>
        </w:rPr>
      </w:pPr>
    </w:p>
    <w:p w14:paraId="46BCBE00" w14:textId="19D91D1C" w:rsidR="00D36F5F" w:rsidRDefault="00D36F5F" w:rsidP="00047DA7">
      <w:pPr>
        <w:rPr>
          <w:ins w:id="1344" w:author="Rama Olson" w:date="2017-07-07T04:30:00Z"/>
        </w:rPr>
      </w:pPr>
      <w:ins w:id="1345" w:author="Rama Olson" w:date="2017-07-07T04:28:00Z">
        <w:r>
          <w:t xml:space="preserve">Divide </w:t>
        </w:r>
      </w:ins>
      <w:ins w:id="1346" w:author="Rama Olson" w:date="2017-07-07T04:30:00Z">
        <w:r>
          <w:t>‘diagonal’</w:t>
        </w:r>
      </w:ins>
      <w:ins w:id="1347" w:author="Rama Olson" w:date="2017-07-07T04:28:00Z">
        <w:r>
          <w:t xml:space="preserve"> by 18.36, and name it ‘hypoteneuse’.</w:t>
        </w:r>
      </w:ins>
    </w:p>
    <w:p w14:paraId="393E6ECC" w14:textId="5E1A366B" w:rsidR="00D36F5F" w:rsidRDefault="00D36F5F" w:rsidP="00047DA7">
      <w:pPr>
        <w:rPr>
          <w:ins w:id="1348" w:author="Rama Olson" w:date="2017-07-07T04:28:00Z"/>
        </w:rPr>
      </w:pPr>
      <w:ins w:id="1349" w:author="Rama Olson" w:date="2017-07-07T04:30:00Z">
        <w:r>
          <w:tab/>
          <w:t>i.e.: hypoteneuse = diagonal / 18.36</w:t>
        </w:r>
      </w:ins>
    </w:p>
    <w:p w14:paraId="4ACF6805" w14:textId="77777777" w:rsidR="00D36F5F" w:rsidRDefault="00D36F5F" w:rsidP="00047DA7">
      <w:pPr>
        <w:rPr>
          <w:ins w:id="1350" w:author="Rama Olson" w:date="2017-07-07T04:28:00Z"/>
        </w:rPr>
      </w:pPr>
    </w:p>
    <w:p w14:paraId="66B84F5C" w14:textId="1A57737C" w:rsidR="00D36F5F" w:rsidRDefault="00D36F5F" w:rsidP="00047DA7">
      <w:pPr>
        <w:rPr>
          <w:ins w:id="1351" w:author="Rama Olson" w:date="2017-07-07T04:30:00Z"/>
        </w:rPr>
      </w:pPr>
      <w:ins w:id="1352" w:author="Rama Olson" w:date="2017-07-07T04:29:00Z">
        <w:r>
          <w:t>To find the ‘width’, multiply ‘hypoteneuse’ by 16.</w:t>
        </w:r>
      </w:ins>
    </w:p>
    <w:p w14:paraId="2EA684AF" w14:textId="20CA89E7" w:rsidR="00D36F5F" w:rsidRDefault="00D36F5F" w:rsidP="00047DA7">
      <w:pPr>
        <w:rPr>
          <w:ins w:id="1353" w:author="Rama Olson" w:date="2017-07-07T04:30:00Z"/>
        </w:rPr>
      </w:pPr>
      <w:ins w:id="1354" w:author="Rama Olson" w:date="2017-07-07T04:30:00Z">
        <w:r>
          <w:tab/>
          <w:t>i.e.: width = hypoteneuse * 16</w:t>
        </w:r>
      </w:ins>
    </w:p>
    <w:p w14:paraId="4DF3E5FA" w14:textId="77777777" w:rsidR="00D36F5F" w:rsidRDefault="00D36F5F" w:rsidP="00047DA7">
      <w:pPr>
        <w:rPr>
          <w:ins w:id="1355" w:author="Rama Olson" w:date="2017-07-07T04:29:00Z"/>
        </w:rPr>
      </w:pPr>
    </w:p>
    <w:p w14:paraId="02C6A93E" w14:textId="46B15D70" w:rsidR="00D36F5F" w:rsidRDefault="00D36F5F" w:rsidP="00047DA7">
      <w:pPr>
        <w:rPr>
          <w:ins w:id="1356" w:author="Rama Olson" w:date="2017-07-07T04:31:00Z"/>
        </w:rPr>
      </w:pPr>
      <w:ins w:id="1357" w:author="Rama Olson" w:date="2017-07-07T04:29:00Z">
        <w:r>
          <w:t>To find the ‘height’, multiply ‘hypoteneuse’ by 9.</w:t>
        </w:r>
      </w:ins>
    </w:p>
    <w:p w14:paraId="151933D8" w14:textId="7ED05F1A" w:rsidR="00D36F5F" w:rsidRDefault="00D36F5F" w:rsidP="00047DA7">
      <w:pPr>
        <w:rPr>
          <w:ins w:id="1358" w:author="Rama Olson" w:date="2017-07-07T04:31:00Z"/>
        </w:rPr>
      </w:pPr>
      <w:ins w:id="1359" w:author="Rama Olson" w:date="2017-07-07T04:31:00Z">
        <w:r>
          <w:tab/>
          <w:t>i.e.: height = hypoteneuse * 9</w:t>
        </w:r>
      </w:ins>
    </w:p>
    <w:p w14:paraId="3B531EC6" w14:textId="77777777" w:rsidR="00D36F5F" w:rsidRDefault="00D36F5F" w:rsidP="00047DA7">
      <w:pPr>
        <w:rPr>
          <w:ins w:id="1360" w:author="Rama Olson" w:date="2017-07-07T04:31:00Z"/>
        </w:rPr>
      </w:pPr>
    </w:p>
    <w:p w14:paraId="1ADD6C19" w14:textId="54693205" w:rsidR="00D36F5F" w:rsidRPr="00D36F5F" w:rsidRDefault="00D36F5F" w:rsidP="00047DA7">
      <w:pPr>
        <w:rPr>
          <w:ins w:id="1361" w:author="Rama Olson" w:date="2017-07-07T04:25:00Z"/>
          <w:rPrChange w:id="1362" w:author="Rama Olson" w:date="2017-07-07T04:26:00Z">
            <w:rPr>
              <w:ins w:id="1363" w:author="Rama Olson" w:date="2017-07-07T04:25:00Z"/>
              <w:b/>
            </w:rPr>
          </w:rPrChange>
        </w:rPr>
      </w:pPr>
      <w:ins w:id="1364" w:author="Rama Olson" w:date="2017-07-07T04:31:00Z">
        <w:r>
          <w:t>Display the ‘height’ and ‘width’, with appropriate lables.</w:t>
        </w:r>
      </w:ins>
    </w:p>
    <w:p w14:paraId="767D43E5" w14:textId="77777777" w:rsidR="00D36F5F" w:rsidRDefault="00D36F5F" w:rsidP="00047DA7">
      <w:pPr>
        <w:rPr>
          <w:ins w:id="1365" w:author="Rama Olson" w:date="2017-07-07T04:32:00Z"/>
          <w:b/>
        </w:rPr>
      </w:pPr>
    </w:p>
    <w:p w14:paraId="62B0DA82" w14:textId="77777777" w:rsidR="00D36F5F" w:rsidRDefault="00D36F5F" w:rsidP="00047DA7">
      <w:pPr>
        <w:rPr>
          <w:ins w:id="1366" w:author="Rama Olson" w:date="2017-07-07T04:32:00Z"/>
          <w:b/>
        </w:rPr>
      </w:pPr>
    </w:p>
    <w:p w14:paraId="35BB8E42" w14:textId="77777777" w:rsidR="00D36F5F" w:rsidRDefault="00D36F5F" w:rsidP="00047DA7">
      <w:pPr>
        <w:rPr>
          <w:ins w:id="1367" w:author="Rama Olson" w:date="2017-07-07T04:32:00Z"/>
          <w:b/>
        </w:rPr>
      </w:pPr>
    </w:p>
    <w:p w14:paraId="774D5C6E" w14:textId="77777777" w:rsidR="00D36F5F" w:rsidRDefault="00D36F5F" w:rsidP="00047DA7">
      <w:pPr>
        <w:rPr>
          <w:b/>
        </w:rPr>
      </w:pPr>
    </w:p>
    <w:p w14:paraId="70B90DF1" w14:textId="18EBF392" w:rsidR="00DE3FFC" w:rsidRDefault="00DE3FFC" w:rsidP="00047DA7">
      <w:pPr>
        <w:rPr>
          <w:ins w:id="1368" w:author="Rama Olson" w:date="2017-07-07T04:36:00Z"/>
          <w:b/>
        </w:rPr>
      </w:pPr>
      <w:ins w:id="1369" w:author="Rama Olson" w:date="2017-07-07T04:35:00Z">
        <w:r>
          <w:rPr>
            <w:b/>
          </w:rPr>
          <w:lastRenderedPageBreak/>
          <w:t>Solution to</w:t>
        </w:r>
        <w:r w:rsidR="00E225E6">
          <w:rPr>
            <w:b/>
          </w:rPr>
          <w:t xml:space="preserve"> ER1.27:  Algorithm to determine</w:t>
        </w:r>
        <w:r>
          <w:rPr>
            <w:b/>
          </w:rPr>
          <w:t xml:space="preserve"> if </w:t>
        </w:r>
      </w:ins>
      <w:ins w:id="1370" w:author="Rama Olson" w:date="2017-07-07T04:36:00Z">
        <w:r>
          <w:rPr>
            <w:b/>
          </w:rPr>
          <w:t>“red eye” is present:</w:t>
        </w:r>
      </w:ins>
    </w:p>
    <w:p w14:paraId="1BACD5AD" w14:textId="77777777" w:rsidR="00DE3FFC" w:rsidRDefault="00DE3FFC" w:rsidP="00047DA7">
      <w:pPr>
        <w:rPr>
          <w:ins w:id="1371" w:author="Rama Olson" w:date="2017-07-07T04:36:00Z"/>
          <w:b/>
        </w:rPr>
      </w:pPr>
    </w:p>
    <w:p w14:paraId="773F4BFF" w14:textId="0B86AD0B" w:rsidR="00DE3FFC" w:rsidRDefault="00DE3FFC" w:rsidP="00047DA7">
      <w:pPr>
        <w:rPr>
          <w:ins w:id="1372" w:author="Rama Olson" w:date="2017-07-07T04:37:00Z"/>
          <w:b/>
        </w:rPr>
      </w:pPr>
      <w:ins w:id="1373" w:author="Rama Olson" w:date="2017-07-07T04:36:00Z">
        <w:r>
          <w:rPr>
            <w:b/>
          </w:rPr>
          <w:t xml:space="preserve">Given there are ‘rows’ number of rows, and </w:t>
        </w:r>
      </w:ins>
      <w:ins w:id="1374" w:author="Rama Olson" w:date="2017-07-07T04:37:00Z">
        <w:r>
          <w:rPr>
            <w:b/>
          </w:rPr>
          <w:t>‘columns’ number of columns,</w:t>
        </w:r>
      </w:ins>
    </w:p>
    <w:p w14:paraId="137F08F0" w14:textId="17CA7049" w:rsidR="00DE3FFC" w:rsidRDefault="00DE3FFC" w:rsidP="00047DA7">
      <w:pPr>
        <w:rPr>
          <w:ins w:id="1375" w:author="Rama Olson" w:date="2017-07-07T04:38:00Z"/>
          <w:b/>
        </w:rPr>
      </w:pPr>
      <w:ins w:id="1376" w:author="Rama Olson" w:date="2017-07-07T04:37:00Z">
        <w:r>
          <w:rPr>
            <w:b/>
          </w:rPr>
          <w:t>Find the centers of both the black elements</w:t>
        </w:r>
      </w:ins>
      <w:ins w:id="1377" w:author="Rama Olson" w:date="2017-07-07T04:38:00Z">
        <w:r>
          <w:rPr>
            <w:b/>
          </w:rPr>
          <w:t>, and the red elements.</w:t>
        </w:r>
      </w:ins>
    </w:p>
    <w:p w14:paraId="09FBB138" w14:textId="33ECB390" w:rsidR="00DE3FFC" w:rsidRDefault="00DE3FFC" w:rsidP="00047DA7">
      <w:pPr>
        <w:rPr>
          <w:ins w:id="1378" w:author="Rama Olson" w:date="2017-07-07T04:38:00Z"/>
          <w:b/>
        </w:rPr>
      </w:pPr>
      <w:ins w:id="1379" w:author="Rama Olson" w:date="2017-07-07T04:38:00Z">
        <w:r>
          <w:rPr>
            <w:b/>
          </w:rPr>
          <w:t>If the centers coincide, indicate that “red eye” is present.</w:t>
        </w:r>
      </w:ins>
    </w:p>
    <w:p w14:paraId="2A0599DE" w14:textId="77777777" w:rsidR="00DE3FFC" w:rsidRDefault="00DE3FFC" w:rsidP="00047DA7">
      <w:pPr>
        <w:rPr>
          <w:ins w:id="1380" w:author="Rama Olson" w:date="2017-07-07T04:38:00Z"/>
          <w:b/>
        </w:rPr>
      </w:pPr>
    </w:p>
    <w:p w14:paraId="437BC8CD" w14:textId="044E67AC" w:rsidR="00DE3FFC" w:rsidRDefault="00DE3FFC">
      <w:pPr>
        <w:pStyle w:val="ListParagraph"/>
        <w:numPr>
          <w:ilvl w:val="3"/>
          <w:numId w:val="43"/>
        </w:numPr>
        <w:ind w:left="900"/>
        <w:rPr>
          <w:ins w:id="1381" w:author="Rama Olson" w:date="2017-07-07T04:43:00Z"/>
          <w:b/>
        </w:rPr>
        <w:pPrChange w:id="1382" w:author="Rama Olson" w:date="2017-07-07T04:39:00Z">
          <w:pPr/>
        </w:pPrChange>
      </w:pPr>
      <w:ins w:id="1383" w:author="Rama Olson" w:date="2017-07-07T04:43:00Z">
        <w:r>
          <w:rPr>
            <w:b/>
          </w:rPr>
          <w:t>Set ‘black_row’ and ‘black_column’ to 0.</w:t>
        </w:r>
      </w:ins>
    </w:p>
    <w:p w14:paraId="622A1AAE" w14:textId="13740D3F" w:rsidR="00DE3FFC" w:rsidRDefault="00DE3FFC">
      <w:pPr>
        <w:pStyle w:val="ListParagraph"/>
        <w:numPr>
          <w:ilvl w:val="3"/>
          <w:numId w:val="43"/>
        </w:numPr>
        <w:ind w:left="900"/>
        <w:rPr>
          <w:ins w:id="1384" w:author="Rama Olson" w:date="2017-07-07T04:44:00Z"/>
          <w:b/>
        </w:rPr>
        <w:pPrChange w:id="1385" w:author="Rama Olson" w:date="2017-07-07T04:39:00Z">
          <w:pPr/>
        </w:pPrChange>
      </w:pPr>
      <w:ins w:id="1386" w:author="Rama Olson" w:date="2017-07-07T04:43:00Z">
        <w:r>
          <w:rPr>
            <w:b/>
          </w:rPr>
          <w:t>Set ‘red_row’ and ‘red_column’ to 0.</w:t>
        </w:r>
      </w:ins>
    </w:p>
    <w:p w14:paraId="662CF09E" w14:textId="06118A24" w:rsidR="00DE3FFC" w:rsidRDefault="00DE3FFC">
      <w:pPr>
        <w:pStyle w:val="ListParagraph"/>
        <w:numPr>
          <w:ilvl w:val="3"/>
          <w:numId w:val="43"/>
        </w:numPr>
        <w:ind w:left="900"/>
        <w:rPr>
          <w:ins w:id="1387" w:author="Rama Olson" w:date="2017-07-07T04:43:00Z"/>
          <w:b/>
        </w:rPr>
        <w:pPrChange w:id="1388" w:author="Rama Olson" w:date="2017-07-07T04:39:00Z">
          <w:pPr/>
        </w:pPrChange>
      </w:pPr>
      <w:ins w:id="1389" w:author="Rama Olson" w:date="2017-07-07T04:44:00Z">
        <w:r>
          <w:rPr>
            <w:b/>
          </w:rPr>
          <w:t>Set ‘number_red_pixels’ and ‘number_black_pixels’ to 0.</w:t>
        </w:r>
      </w:ins>
    </w:p>
    <w:p w14:paraId="1AB173F5" w14:textId="43DB95FA" w:rsidR="00DE3FFC" w:rsidRDefault="00DE3FFC">
      <w:pPr>
        <w:pStyle w:val="ListParagraph"/>
        <w:numPr>
          <w:ilvl w:val="3"/>
          <w:numId w:val="43"/>
        </w:numPr>
        <w:ind w:left="900"/>
        <w:rPr>
          <w:ins w:id="1390" w:author="Rama Olson" w:date="2017-07-07T04:39:00Z"/>
          <w:b/>
        </w:rPr>
        <w:pPrChange w:id="1391" w:author="Rama Olson" w:date="2017-07-07T04:39:00Z">
          <w:pPr/>
        </w:pPrChange>
      </w:pPr>
      <w:ins w:id="1392" w:author="Rama Olson" w:date="2017-07-07T04:39:00Z">
        <w:r>
          <w:rPr>
            <w:b/>
          </w:rPr>
          <w:t>Step through each ‘row’, one at a time.</w:t>
        </w:r>
      </w:ins>
    </w:p>
    <w:p w14:paraId="5A63DB29" w14:textId="223654B3" w:rsidR="00DE3FFC" w:rsidRDefault="00DE3FFC">
      <w:pPr>
        <w:pStyle w:val="ListParagraph"/>
        <w:numPr>
          <w:ilvl w:val="3"/>
          <w:numId w:val="43"/>
        </w:numPr>
        <w:ind w:left="900"/>
        <w:rPr>
          <w:ins w:id="1393" w:author="Rama Olson" w:date="2017-07-07T04:40:00Z"/>
          <w:b/>
        </w:rPr>
        <w:pPrChange w:id="1394" w:author="Rama Olson" w:date="2017-07-07T04:39:00Z">
          <w:pPr/>
        </w:pPrChange>
      </w:pPr>
      <w:ins w:id="1395" w:author="Rama Olson" w:date="2017-07-07T04:39:00Z">
        <w:r>
          <w:rPr>
            <w:b/>
          </w:rPr>
          <w:t xml:space="preserve">For each ‘row’, step through each </w:t>
        </w:r>
      </w:ins>
      <w:ins w:id="1396" w:author="Rama Olson" w:date="2017-07-07T04:40:00Z">
        <w:r>
          <w:rPr>
            <w:b/>
          </w:rPr>
          <w:t>‘column’, one at a time.</w:t>
        </w:r>
      </w:ins>
    </w:p>
    <w:p w14:paraId="21FA8112" w14:textId="4E98E51F" w:rsidR="00DE3FFC" w:rsidRDefault="0070192B">
      <w:pPr>
        <w:pStyle w:val="ListParagraph"/>
        <w:numPr>
          <w:ilvl w:val="3"/>
          <w:numId w:val="43"/>
        </w:numPr>
        <w:ind w:left="900"/>
        <w:rPr>
          <w:ins w:id="1397" w:author="Rama Olson" w:date="2017-07-07T04:40:00Z"/>
          <w:b/>
        </w:rPr>
        <w:pPrChange w:id="1398" w:author="Rama Olson" w:date="2017-07-07T04:39:00Z">
          <w:pPr/>
        </w:pPrChange>
      </w:pPr>
      <w:ins w:id="1399" w:author="Rama Olson" w:date="2017-07-07T04:49:00Z">
        <w:r>
          <w:rPr>
            <w:b/>
          </w:rPr>
          <w:t xml:space="preserve">At each (‘row’, ‘column’) combination, </w:t>
        </w:r>
      </w:ins>
      <w:ins w:id="1400" w:author="Rama Olson" w:date="2017-07-07T04:40:00Z">
        <w:r>
          <w:rPr>
            <w:b/>
          </w:rPr>
          <w:t>assess</w:t>
        </w:r>
        <w:r w:rsidR="00DE3FFC">
          <w:rPr>
            <w:b/>
          </w:rPr>
          <w:t xml:space="preserve"> the (‘row’, ‘column’) pixel’s color:</w:t>
        </w:r>
      </w:ins>
    </w:p>
    <w:p w14:paraId="06C8BDD5" w14:textId="4DBBF27D" w:rsidR="00DE3FFC" w:rsidRDefault="00DE3FFC">
      <w:pPr>
        <w:pStyle w:val="ListParagraph"/>
        <w:numPr>
          <w:ilvl w:val="3"/>
          <w:numId w:val="43"/>
        </w:numPr>
        <w:ind w:left="900"/>
        <w:rPr>
          <w:ins w:id="1401" w:author="Rama Olson" w:date="2017-07-07T04:41:00Z"/>
          <w:b/>
        </w:rPr>
        <w:pPrChange w:id="1402" w:author="Rama Olson" w:date="2017-07-07T04:39:00Z">
          <w:pPr/>
        </w:pPrChange>
      </w:pPr>
      <w:ins w:id="1403" w:author="Rama Olson" w:date="2017-07-07T04:41:00Z">
        <w:r>
          <w:rPr>
            <w:b/>
          </w:rPr>
          <w:t>If the pixel is:</w:t>
        </w:r>
      </w:ins>
    </w:p>
    <w:p w14:paraId="22951E66" w14:textId="04BFC4E5" w:rsidR="00DE3FFC" w:rsidRDefault="0070192B">
      <w:pPr>
        <w:pStyle w:val="ListParagraph"/>
        <w:numPr>
          <w:ilvl w:val="4"/>
          <w:numId w:val="43"/>
        </w:numPr>
        <w:ind w:left="1260"/>
        <w:rPr>
          <w:ins w:id="1404" w:author="Rama Olson" w:date="2017-07-07T04:41:00Z"/>
          <w:b/>
        </w:rPr>
        <w:pPrChange w:id="1405" w:author="Rama Olson" w:date="2017-07-07T04:41:00Z">
          <w:pPr/>
        </w:pPrChange>
      </w:pPr>
      <w:ins w:id="1406" w:author="Rama Olson" w:date="2017-07-07T04:41:00Z">
        <w:r>
          <w:rPr>
            <w:b/>
          </w:rPr>
          <w:t>White, skip to step 8</w:t>
        </w:r>
        <w:r w:rsidR="00DE3FFC">
          <w:rPr>
            <w:b/>
          </w:rPr>
          <w:t>.</w:t>
        </w:r>
      </w:ins>
    </w:p>
    <w:p w14:paraId="6075D3A6" w14:textId="77777777" w:rsidR="00DE3FFC" w:rsidRDefault="00DE3FFC">
      <w:pPr>
        <w:pStyle w:val="ListParagraph"/>
        <w:numPr>
          <w:ilvl w:val="4"/>
          <w:numId w:val="43"/>
        </w:numPr>
        <w:ind w:left="1260"/>
        <w:rPr>
          <w:ins w:id="1407" w:author="Rama Olson" w:date="2017-07-07T04:42:00Z"/>
          <w:b/>
        </w:rPr>
        <w:pPrChange w:id="1408" w:author="Rama Olson" w:date="2017-07-07T04:41:00Z">
          <w:pPr/>
        </w:pPrChange>
      </w:pPr>
      <w:ins w:id="1409" w:author="Rama Olson" w:date="2017-07-07T04:42:00Z">
        <w:r>
          <w:rPr>
            <w:b/>
          </w:rPr>
          <w:t>Red:</w:t>
        </w:r>
      </w:ins>
    </w:p>
    <w:p w14:paraId="619487F6" w14:textId="234563FE" w:rsidR="00DE3FFC" w:rsidRDefault="00DE3FFC">
      <w:pPr>
        <w:pStyle w:val="ListParagraph"/>
        <w:numPr>
          <w:ilvl w:val="5"/>
          <w:numId w:val="43"/>
        </w:numPr>
        <w:ind w:left="1530"/>
        <w:rPr>
          <w:ins w:id="1410" w:author="Rama Olson" w:date="2017-07-07T04:45:00Z"/>
          <w:b/>
        </w:rPr>
        <w:pPrChange w:id="1411" w:author="Rama Olson" w:date="2017-07-07T04:45:00Z">
          <w:pPr/>
        </w:pPrChange>
      </w:pPr>
      <w:ins w:id="1412" w:author="Rama Olson" w:date="2017-07-07T04:42:00Z">
        <w:r>
          <w:rPr>
            <w:b/>
          </w:rPr>
          <w:t xml:space="preserve">add </w:t>
        </w:r>
      </w:ins>
      <w:ins w:id="1413" w:author="Rama Olson" w:date="2017-07-07T04:44:00Z">
        <w:r>
          <w:rPr>
            <w:b/>
          </w:rPr>
          <w:t>‘row’ to ‘red_row’</w:t>
        </w:r>
      </w:ins>
    </w:p>
    <w:p w14:paraId="5442FEBC" w14:textId="3F7BCC64" w:rsidR="00DE3FFC" w:rsidRDefault="00DE3FFC">
      <w:pPr>
        <w:pStyle w:val="ListParagraph"/>
        <w:numPr>
          <w:ilvl w:val="5"/>
          <w:numId w:val="43"/>
        </w:numPr>
        <w:ind w:left="1530"/>
        <w:rPr>
          <w:ins w:id="1414" w:author="Rama Olson" w:date="2017-07-07T04:45:00Z"/>
          <w:b/>
        </w:rPr>
        <w:pPrChange w:id="1415" w:author="Rama Olson" w:date="2017-07-07T04:45:00Z">
          <w:pPr/>
        </w:pPrChange>
      </w:pPr>
      <w:ins w:id="1416" w:author="Rama Olson" w:date="2017-07-07T04:45:00Z">
        <w:r>
          <w:rPr>
            <w:b/>
          </w:rPr>
          <w:t>add ‘column’ to ‘red_column’</w:t>
        </w:r>
      </w:ins>
    </w:p>
    <w:p w14:paraId="0B5CFFA8" w14:textId="36D0E618" w:rsidR="00DE3FFC" w:rsidRDefault="00DE3FFC">
      <w:pPr>
        <w:pStyle w:val="ListParagraph"/>
        <w:numPr>
          <w:ilvl w:val="5"/>
          <w:numId w:val="43"/>
        </w:numPr>
        <w:ind w:left="1530"/>
        <w:rPr>
          <w:ins w:id="1417" w:author="Rama Olson" w:date="2017-07-07T04:46:00Z"/>
          <w:b/>
        </w:rPr>
        <w:pPrChange w:id="1418" w:author="Rama Olson" w:date="2017-07-07T04:45:00Z">
          <w:pPr/>
        </w:pPrChange>
      </w:pPr>
      <w:ins w:id="1419" w:author="Rama Olson" w:date="2017-07-07T04:45:00Z">
        <w:r>
          <w:rPr>
            <w:b/>
          </w:rPr>
          <w:t>add 1 to ‘number_red_pixels’</w:t>
        </w:r>
      </w:ins>
    </w:p>
    <w:p w14:paraId="375389B8" w14:textId="7FF54B57" w:rsidR="0070192B" w:rsidRDefault="0070192B">
      <w:pPr>
        <w:pStyle w:val="ListParagraph"/>
        <w:numPr>
          <w:ilvl w:val="5"/>
          <w:numId w:val="43"/>
        </w:numPr>
        <w:ind w:left="1530"/>
        <w:rPr>
          <w:ins w:id="1420" w:author="Rama Olson" w:date="2017-07-07T04:46:00Z"/>
          <w:b/>
        </w:rPr>
        <w:pPrChange w:id="1421" w:author="Rama Olson" w:date="2017-07-07T04:45:00Z">
          <w:pPr/>
        </w:pPrChange>
      </w:pPr>
      <w:ins w:id="1422" w:author="Rama Olson" w:date="2017-07-07T04:46:00Z">
        <w:r>
          <w:rPr>
            <w:b/>
          </w:rPr>
          <w:t>Skip to step 8.</w:t>
        </w:r>
      </w:ins>
    </w:p>
    <w:p w14:paraId="1AD71E0E" w14:textId="4C3E8B15" w:rsidR="0070192B" w:rsidRDefault="0070192B">
      <w:pPr>
        <w:pStyle w:val="ListParagraph"/>
        <w:numPr>
          <w:ilvl w:val="4"/>
          <w:numId w:val="43"/>
        </w:numPr>
        <w:ind w:left="1260"/>
        <w:rPr>
          <w:ins w:id="1423" w:author="Rama Olson" w:date="2017-07-07T04:46:00Z"/>
          <w:b/>
        </w:rPr>
        <w:pPrChange w:id="1424" w:author="Rama Olson" w:date="2017-07-07T04:46:00Z">
          <w:pPr/>
        </w:pPrChange>
      </w:pPr>
      <w:ins w:id="1425" w:author="Rama Olson" w:date="2017-07-07T04:46:00Z">
        <w:r>
          <w:rPr>
            <w:b/>
          </w:rPr>
          <w:t>Black:</w:t>
        </w:r>
      </w:ins>
    </w:p>
    <w:p w14:paraId="6BCA557D" w14:textId="21DC51B9" w:rsidR="0070192B" w:rsidRDefault="0070192B">
      <w:pPr>
        <w:pStyle w:val="ListParagraph"/>
        <w:numPr>
          <w:ilvl w:val="5"/>
          <w:numId w:val="43"/>
        </w:numPr>
        <w:ind w:left="1530"/>
        <w:rPr>
          <w:ins w:id="1426" w:author="Rama Olson" w:date="2017-07-07T04:46:00Z"/>
          <w:b/>
        </w:rPr>
        <w:pPrChange w:id="1427" w:author="Rama Olson" w:date="2017-07-07T04:46:00Z">
          <w:pPr/>
        </w:pPrChange>
      </w:pPr>
      <w:ins w:id="1428" w:author="Rama Olson" w:date="2017-07-07T04:46:00Z">
        <w:r>
          <w:rPr>
            <w:b/>
          </w:rPr>
          <w:t>Add ‘row’ to ‘black_row’</w:t>
        </w:r>
      </w:ins>
    </w:p>
    <w:p w14:paraId="1C37DB69" w14:textId="7589D857" w:rsidR="0070192B" w:rsidRDefault="0070192B">
      <w:pPr>
        <w:pStyle w:val="ListParagraph"/>
        <w:numPr>
          <w:ilvl w:val="5"/>
          <w:numId w:val="43"/>
        </w:numPr>
        <w:ind w:left="1530"/>
        <w:rPr>
          <w:ins w:id="1429" w:author="Rama Olson" w:date="2017-07-07T04:46:00Z"/>
          <w:b/>
        </w:rPr>
        <w:pPrChange w:id="1430" w:author="Rama Olson" w:date="2017-07-07T04:46:00Z">
          <w:pPr/>
        </w:pPrChange>
      </w:pPr>
      <w:ins w:id="1431" w:author="Rama Olson" w:date="2017-07-07T04:46:00Z">
        <w:r>
          <w:rPr>
            <w:b/>
          </w:rPr>
          <w:t>Add ‘column’ to ‘black_column’</w:t>
        </w:r>
      </w:ins>
    </w:p>
    <w:p w14:paraId="443D693B" w14:textId="0818F224" w:rsidR="0070192B" w:rsidRDefault="0070192B">
      <w:pPr>
        <w:pStyle w:val="ListParagraph"/>
        <w:numPr>
          <w:ilvl w:val="5"/>
          <w:numId w:val="43"/>
        </w:numPr>
        <w:ind w:left="1530"/>
        <w:rPr>
          <w:ins w:id="1432" w:author="Rama Olson" w:date="2017-09-06T23:18:00Z"/>
          <w:b/>
        </w:rPr>
        <w:pPrChange w:id="1433" w:author="Rama Olson" w:date="2017-07-07T04:46:00Z">
          <w:pPr/>
        </w:pPrChange>
      </w:pPr>
      <w:ins w:id="1434" w:author="Rama Olson" w:date="2017-07-07T04:46:00Z">
        <w:r>
          <w:rPr>
            <w:b/>
          </w:rPr>
          <w:t xml:space="preserve">Add 1 to </w:t>
        </w:r>
      </w:ins>
      <w:ins w:id="1435" w:author="Rama Olson" w:date="2017-07-07T04:47:00Z">
        <w:r>
          <w:rPr>
            <w:b/>
          </w:rPr>
          <w:t>‘number_black_pixels’</w:t>
        </w:r>
      </w:ins>
    </w:p>
    <w:p w14:paraId="102E4333" w14:textId="77777777" w:rsidR="002243D3" w:rsidRDefault="002243D3">
      <w:pPr>
        <w:pStyle w:val="ListParagraph"/>
        <w:numPr>
          <w:ilvl w:val="3"/>
          <w:numId w:val="43"/>
        </w:numPr>
        <w:ind w:left="900"/>
        <w:rPr>
          <w:ins w:id="1436" w:author="Rama Olson" w:date="2017-09-06T23:20:00Z"/>
          <w:b/>
        </w:rPr>
        <w:pPrChange w:id="1437" w:author="Rama Olson" w:date="2017-09-06T23:18:00Z">
          <w:pPr/>
        </w:pPrChange>
      </w:pPr>
      <w:ins w:id="1438" w:author="Rama Olson" w:date="2017-09-06T23:19:00Z">
        <w:r>
          <w:rPr>
            <w:b/>
          </w:rPr>
          <w:t>Advance</w:t>
        </w:r>
      </w:ins>
      <w:ins w:id="1439" w:author="Rama Olson" w:date="2017-09-06T23:20:00Z">
        <w:r>
          <w:rPr>
            <w:b/>
          </w:rPr>
          <w:t>:</w:t>
        </w:r>
      </w:ins>
    </w:p>
    <w:p w14:paraId="732BEFF5" w14:textId="77777777" w:rsidR="002243D3" w:rsidRDefault="002243D3">
      <w:pPr>
        <w:pStyle w:val="ListParagraph"/>
        <w:numPr>
          <w:ilvl w:val="4"/>
          <w:numId w:val="43"/>
        </w:numPr>
        <w:ind w:left="1440"/>
        <w:rPr>
          <w:ins w:id="1440" w:author="Rama Olson" w:date="2017-09-06T23:21:00Z"/>
          <w:b/>
        </w:rPr>
        <w:pPrChange w:id="1441" w:author="Rama Olson" w:date="2017-09-06T23:20:00Z">
          <w:pPr/>
        </w:pPrChange>
      </w:pPr>
      <w:ins w:id="1442" w:author="Rama Olson" w:date="2017-09-06T23:21:00Z">
        <w:r>
          <w:rPr>
            <w:b/>
          </w:rPr>
          <w:t>If the last row is complete, skip to step 9.</w:t>
        </w:r>
      </w:ins>
    </w:p>
    <w:p w14:paraId="06C218BC" w14:textId="23A9C5B4" w:rsidR="002243D3" w:rsidRDefault="002243D3">
      <w:pPr>
        <w:pStyle w:val="ListParagraph"/>
        <w:numPr>
          <w:ilvl w:val="4"/>
          <w:numId w:val="43"/>
        </w:numPr>
        <w:ind w:left="1440"/>
        <w:rPr>
          <w:ins w:id="1443" w:author="Rama Olson" w:date="2017-09-06T23:21:00Z"/>
          <w:b/>
        </w:rPr>
        <w:pPrChange w:id="1444" w:author="Rama Olson" w:date="2017-09-06T23:20:00Z">
          <w:pPr/>
        </w:pPrChange>
      </w:pPr>
      <w:ins w:id="1445" w:author="Rama Olson" w:date="2017-09-06T23:21:00Z">
        <w:r>
          <w:rPr>
            <w:b/>
          </w:rPr>
          <w:t>If the row is complete, advance to the next row, first column</w:t>
        </w:r>
      </w:ins>
      <w:ins w:id="1446" w:author="Rama Olson" w:date="2017-09-06T23:22:00Z">
        <w:r>
          <w:rPr>
            <w:b/>
          </w:rPr>
          <w:t>, then return to step 7.</w:t>
        </w:r>
      </w:ins>
    </w:p>
    <w:p w14:paraId="41610C0C" w14:textId="43125D1D" w:rsidR="002243D3" w:rsidRDefault="002243D3">
      <w:pPr>
        <w:pStyle w:val="ListParagraph"/>
        <w:numPr>
          <w:ilvl w:val="4"/>
          <w:numId w:val="43"/>
        </w:numPr>
        <w:ind w:left="1440"/>
        <w:rPr>
          <w:ins w:id="1447" w:author="Rama Olson" w:date="2017-07-07T04:47:00Z"/>
          <w:b/>
        </w:rPr>
        <w:pPrChange w:id="1448" w:author="Rama Olson" w:date="2017-09-06T23:20:00Z">
          <w:pPr/>
        </w:pPrChange>
      </w:pPr>
      <w:ins w:id="1449" w:author="Rama Olson" w:date="2017-09-06T23:19:00Z">
        <w:r>
          <w:rPr>
            <w:b/>
          </w:rPr>
          <w:t>to the next column</w:t>
        </w:r>
      </w:ins>
      <w:ins w:id="1450" w:author="Rama Olson" w:date="2017-09-06T23:22:00Z">
        <w:r>
          <w:rPr>
            <w:b/>
          </w:rPr>
          <w:t>, then return to step 7.</w:t>
        </w:r>
      </w:ins>
    </w:p>
    <w:p w14:paraId="400E1403" w14:textId="6B220CF5" w:rsidR="0070192B" w:rsidRDefault="0070192B">
      <w:pPr>
        <w:pStyle w:val="ListParagraph"/>
        <w:numPr>
          <w:ilvl w:val="0"/>
          <w:numId w:val="43"/>
        </w:numPr>
        <w:ind w:left="900"/>
        <w:rPr>
          <w:ins w:id="1451" w:author="Rama Olson" w:date="2017-07-07T04:50:00Z"/>
          <w:b/>
        </w:rPr>
        <w:pPrChange w:id="1452" w:author="Rama Olson" w:date="2017-07-07T04:47:00Z">
          <w:pPr/>
        </w:pPrChange>
      </w:pPr>
      <w:ins w:id="1453" w:author="Rama Olson" w:date="2017-07-07T04:49:00Z">
        <w:r>
          <w:rPr>
            <w:b/>
          </w:rPr>
          <w:t xml:space="preserve">Once all of the </w:t>
        </w:r>
      </w:ins>
      <w:ins w:id="1454" w:author="Rama Olson" w:date="2017-07-07T04:50:00Z">
        <w:r>
          <w:rPr>
            <w:b/>
          </w:rPr>
          <w:t>(‘</w:t>
        </w:r>
      </w:ins>
      <w:ins w:id="1455" w:author="Rama Olson" w:date="2017-07-07T04:49:00Z">
        <w:r>
          <w:rPr>
            <w:b/>
          </w:rPr>
          <w:t>row</w:t>
        </w:r>
      </w:ins>
      <w:ins w:id="1456" w:author="Rama Olson" w:date="2017-07-07T04:50:00Z">
        <w:r>
          <w:rPr>
            <w:b/>
          </w:rPr>
          <w:t>’,</w:t>
        </w:r>
      </w:ins>
      <w:ins w:id="1457" w:author="Rama Olson" w:date="2017-07-07T04:49:00Z">
        <w:r>
          <w:rPr>
            <w:b/>
          </w:rPr>
          <w:t xml:space="preserve"> </w:t>
        </w:r>
      </w:ins>
      <w:ins w:id="1458" w:author="Rama Olson" w:date="2017-07-07T04:50:00Z">
        <w:r>
          <w:rPr>
            <w:b/>
          </w:rPr>
          <w:t>‘</w:t>
        </w:r>
      </w:ins>
      <w:ins w:id="1459" w:author="Rama Olson" w:date="2017-07-07T04:49:00Z">
        <w:r>
          <w:rPr>
            <w:b/>
          </w:rPr>
          <w:t>column</w:t>
        </w:r>
      </w:ins>
      <w:ins w:id="1460" w:author="Rama Olson" w:date="2017-07-07T04:50:00Z">
        <w:r>
          <w:rPr>
            <w:b/>
          </w:rPr>
          <w:t>’) combinations have been checked:</w:t>
        </w:r>
      </w:ins>
    </w:p>
    <w:p w14:paraId="5BC33701" w14:textId="43072A4D" w:rsidR="0070192B" w:rsidRDefault="0070192B">
      <w:pPr>
        <w:pStyle w:val="ListParagraph"/>
        <w:numPr>
          <w:ilvl w:val="1"/>
          <w:numId w:val="43"/>
        </w:numPr>
        <w:rPr>
          <w:ins w:id="1461" w:author="Rama Olson" w:date="2017-07-07T04:50:00Z"/>
          <w:b/>
        </w:rPr>
        <w:pPrChange w:id="1462" w:author="Rama Olson" w:date="2017-07-07T04:50:00Z">
          <w:pPr/>
        </w:pPrChange>
      </w:pPr>
      <w:ins w:id="1463" w:author="Rama Olson" w:date="2017-07-07T04:50:00Z">
        <w:r>
          <w:rPr>
            <w:b/>
          </w:rPr>
          <w:t>Divide ‘red_row’ by ‘number_red_pixels’</w:t>
        </w:r>
      </w:ins>
      <w:ins w:id="1464" w:author="Rama Olson" w:date="2017-07-07T04:53:00Z">
        <w:r>
          <w:rPr>
            <w:b/>
          </w:rPr>
          <w:t>, and assign the value to ‘red_center_row’</w:t>
        </w:r>
      </w:ins>
    </w:p>
    <w:p w14:paraId="5A94770B" w14:textId="36CD581A" w:rsidR="0070192B" w:rsidRDefault="0070192B">
      <w:pPr>
        <w:pStyle w:val="ListParagraph"/>
        <w:numPr>
          <w:ilvl w:val="1"/>
          <w:numId w:val="43"/>
        </w:numPr>
        <w:rPr>
          <w:ins w:id="1465" w:author="Rama Olson" w:date="2017-07-07T04:53:00Z"/>
          <w:b/>
        </w:rPr>
        <w:pPrChange w:id="1466" w:author="Rama Olson" w:date="2017-07-07T04:53:00Z">
          <w:pPr/>
        </w:pPrChange>
      </w:pPr>
      <w:ins w:id="1467" w:author="Rama Olson" w:date="2017-07-07T04:51:00Z">
        <w:r>
          <w:rPr>
            <w:b/>
          </w:rPr>
          <w:t>Divide ‘red_columns’ by ‘number_red_pixels’</w:t>
        </w:r>
      </w:ins>
      <w:ins w:id="1468" w:author="Rama Olson" w:date="2017-07-07T04:53:00Z">
        <w:r w:rsidRPr="0070192B">
          <w:rPr>
            <w:b/>
            <w:rPrChange w:id="1469" w:author="Rama Olson" w:date="2017-07-07T04:53:00Z">
              <w:rPr/>
            </w:rPrChange>
          </w:rPr>
          <w:t xml:space="preserve">, and assign </w:t>
        </w:r>
      </w:ins>
      <w:ins w:id="1470" w:author="Rama Olson" w:date="2017-07-07T04:54:00Z">
        <w:r>
          <w:rPr>
            <w:b/>
          </w:rPr>
          <w:t>the value to ‘red_center_column’</w:t>
        </w:r>
      </w:ins>
    </w:p>
    <w:p w14:paraId="6C18BDE2" w14:textId="7C466F45" w:rsidR="0070192B" w:rsidRPr="0070192B" w:rsidRDefault="0070192B">
      <w:pPr>
        <w:pStyle w:val="ListParagraph"/>
        <w:numPr>
          <w:ilvl w:val="1"/>
          <w:numId w:val="43"/>
        </w:numPr>
        <w:rPr>
          <w:ins w:id="1471" w:author="Rama Olson" w:date="2017-07-07T04:51:00Z"/>
          <w:b/>
          <w:rPrChange w:id="1472" w:author="Rama Olson" w:date="2017-07-07T04:53:00Z">
            <w:rPr>
              <w:ins w:id="1473" w:author="Rama Olson" w:date="2017-07-07T04:51:00Z"/>
            </w:rPr>
          </w:rPrChange>
        </w:rPr>
        <w:pPrChange w:id="1474" w:author="Rama Olson" w:date="2017-07-07T04:53:00Z">
          <w:pPr/>
        </w:pPrChange>
      </w:pPr>
      <w:ins w:id="1475" w:author="Rama Olson" w:date="2017-07-07T04:51:00Z">
        <w:r w:rsidRPr="0070192B">
          <w:rPr>
            <w:b/>
            <w:rPrChange w:id="1476" w:author="Rama Olson" w:date="2017-07-07T04:53:00Z">
              <w:rPr/>
            </w:rPrChange>
          </w:rPr>
          <w:t>Divide ‘black_row’ by ‘number_black_pixels’</w:t>
        </w:r>
      </w:ins>
      <w:ins w:id="1477" w:author="Rama Olson" w:date="2017-07-07T04:54:00Z">
        <w:r>
          <w:rPr>
            <w:b/>
          </w:rPr>
          <w:t>, and assign the value to ‘black_center_row’</w:t>
        </w:r>
      </w:ins>
    </w:p>
    <w:p w14:paraId="6C8C62B6" w14:textId="761D8641" w:rsidR="0070192B" w:rsidRDefault="0070192B">
      <w:pPr>
        <w:pStyle w:val="ListParagraph"/>
        <w:numPr>
          <w:ilvl w:val="1"/>
          <w:numId w:val="43"/>
        </w:numPr>
        <w:rPr>
          <w:ins w:id="1478" w:author="Rama Olson" w:date="2017-07-07T04:51:00Z"/>
          <w:b/>
        </w:rPr>
        <w:pPrChange w:id="1479" w:author="Rama Olson" w:date="2017-07-07T04:50:00Z">
          <w:pPr/>
        </w:pPrChange>
      </w:pPr>
      <w:ins w:id="1480" w:author="Rama Olson" w:date="2017-07-07T04:51:00Z">
        <w:r>
          <w:rPr>
            <w:b/>
          </w:rPr>
          <w:t>Divide ‘black_column’ by ‘number_black_pixels’</w:t>
        </w:r>
      </w:ins>
      <w:ins w:id="1481" w:author="Rama Olson" w:date="2017-07-07T04:54:00Z">
        <w:r>
          <w:rPr>
            <w:b/>
          </w:rPr>
          <w:t>, and assign the value to ‘black_center_column’</w:t>
        </w:r>
      </w:ins>
    </w:p>
    <w:p w14:paraId="3FDE5650" w14:textId="63D8D3DA" w:rsidR="0070192B" w:rsidRDefault="0070192B">
      <w:pPr>
        <w:pStyle w:val="ListParagraph"/>
        <w:numPr>
          <w:ilvl w:val="0"/>
          <w:numId w:val="43"/>
        </w:numPr>
        <w:rPr>
          <w:ins w:id="1482" w:author="Rama Olson" w:date="2017-07-07T04:56:00Z"/>
          <w:b/>
        </w:rPr>
        <w:pPrChange w:id="1483" w:author="Rama Olson" w:date="2017-07-07T04:52:00Z">
          <w:pPr/>
        </w:pPrChange>
      </w:pPr>
      <w:ins w:id="1484" w:author="Rama Olson" w:date="2017-07-07T04:54:00Z">
        <w:r>
          <w:rPr>
            <w:b/>
          </w:rPr>
          <w:t xml:space="preserve">  If ‘red_center_row’  is equal to </w:t>
        </w:r>
      </w:ins>
      <w:ins w:id="1485" w:author="Rama Olson" w:date="2017-07-07T04:55:00Z">
        <w:r>
          <w:rPr>
            <w:b/>
          </w:rPr>
          <w:t>‘black_center_row’, and ‘red_center_column’ is equal to ‘black_center_column’</w:t>
        </w:r>
      </w:ins>
      <w:ins w:id="1486" w:author="Rama Olson" w:date="2017-07-07T04:56:00Z">
        <w:r>
          <w:rPr>
            <w:b/>
          </w:rPr>
          <w:t xml:space="preserve">, </w:t>
        </w:r>
        <w:r w:rsidR="00DA351A">
          <w:rPr>
            <w:b/>
          </w:rPr>
          <w:t>display “yes”, otherwise, display “no”.</w:t>
        </w:r>
      </w:ins>
    </w:p>
    <w:p w14:paraId="5C5FD770" w14:textId="77777777" w:rsidR="00DA351A" w:rsidRPr="00DE3FFC" w:rsidRDefault="00DA351A">
      <w:pPr>
        <w:pStyle w:val="ListParagraph"/>
        <w:rPr>
          <w:ins w:id="1487" w:author="Rama Olson" w:date="2017-07-07T04:35:00Z"/>
          <w:b/>
          <w:rPrChange w:id="1488" w:author="Rama Olson" w:date="2017-07-07T04:39:00Z">
            <w:rPr>
              <w:ins w:id="1489" w:author="Rama Olson" w:date="2017-07-07T04:35:00Z"/>
            </w:rPr>
          </w:rPrChange>
        </w:rPr>
        <w:pPrChange w:id="1490" w:author="Rama Olson" w:date="2017-09-06T23:23:00Z">
          <w:pPr/>
        </w:pPrChange>
      </w:pPr>
    </w:p>
    <w:p w14:paraId="0658DC87" w14:textId="77777777" w:rsidR="00DE3FFC" w:rsidRDefault="00DE3FFC" w:rsidP="00047DA7">
      <w:pPr>
        <w:rPr>
          <w:ins w:id="1491" w:author="Rama Olson" w:date="2017-07-07T04:35:00Z"/>
          <w:b/>
        </w:rPr>
      </w:pPr>
    </w:p>
    <w:p w14:paraId="74D3A5D7" w14:textId="51EC6F9E" w:rsidR="00047DA7" w:rsidRPr="00E225E6" w:rsidDel="005F6932" w:rsidRDefault="00047DA7" w:rsidP="00047DA7">
      <w:pPr>
        <w:rPr>
          <w:del w:id="1492" w:author="Rama Olson" w:date="2017-12-02T21:27:00Z"/>
          <w:bCs/>
          <w:strike/>
          <w:rPrChange w:id="1493" w:author="Rama Olson" w:date="2017-09-12T22:55:00Z">
            <w:rPr>
              <w:del w:id="1494" w:author="Rama Olson" w:date="2017-12-02T21:27:00Z"/>
              <w:bCs/>
            </w:rPr>
          </w:rPrChange>
        </w:rPr>
      </w:pPr>
      <w:del w:id="1495" w:author="Rama Olson" w:date="2017-12-02T21:27:00Z">
        <w:r w:rsidRPr="00E225E6" w:rsidDel="005F6932">
          <w:rPr>
            <w:b/>
            <w:strike/>
            <w:rPrChange w:id="1496" w:author="Rama Olson" w:date="2017-09-12T22:55:00Z">
              <w:rPr>
                <w:b/>
              </w:rPr>
            </w:rPrChange>
          </w:rPr>
          <w:delText xml:space="preserve">Solution ER1.22:  </w:delText>
        </w:r>
        <w:r w:rsidRPr="00E225E6" w:rsidDel="005F6932">
          <w:rPr>
            <w:bCs/>
            <w:strike/>
            <w:rPrChange w:id="1497" w:author="Rama Olson" w:date="2017-09-12T22:55:00Z">
              <w:rPr>
                <w:bCs/>
              </w:rPr>
            </w:rPrChange>
          </w:rPr>
          <w:delText>Algorithm to compute the taxi tire radius:</w:delText>
        </w:r>
      </w:del>
    </w:p>
    <w:p w14:paraId="768E0D35" w14:textId="7682E147" w:rsidR="00047DA7" w:rsidRPr="00E225E6" w:rsidDel="005F6932" w:rsidRDefault="00047DA7" w:rsidP="00047DA7">
      <w:pPr>
        <w:rPr>
          <w:del w:id="1498" w:author="Rama Olson" w:date="2017-12-02T21:27:00Z"/>
          <w:bCs/>
          <w:strike/>
          <w:rPrChange w:id="1499" w:author="Rama Olson" w:date="2017-09-12T22:55:00Z">
            <w:rPr>
              <w:del w:id="1500" w:author="Rama Olson" w:date="2017-12-02T21:27:00Z"/>
              <w:bCs/>
            </w:rPr>
          </w:rPrChange>
        </w:rPr>
      </w:pPr>
    </w:p>
    <w:p w14:paraId="429D9DDE" w14:textId="14C76A53" w:rsidR="00047DA7" w:rsidRPr="00E225E6" w:rsidDel="005F6932" w:rsidRDefault="00047DA7" w:rsidP="0018355F">
      <w:pPr>
        <w:rPr>
          <w:del w:id="1501" w:author="Rama Olson" w:date="2017-12-02T21:27:00Z"/>
          <w:strike/>
          <w:rPrChange w:id="1502" w:author="Rama Olson" w:date="2017-09-12T22:55:00Z">
            <w:rPr>
              <w:del w:id="1503" w:author="Rama Olson" w:date="2017-12-02T21:27:00Z"/>
            </w:rPr>
          </w:rPrChange>
        </w:rPr>
      </w:pPr>
      <w:del w:id="1504" w:author="Rama Olson" w:date="2017-12-02T21:27:00Z">
        <w:r w:rsidRPr="00E225E6" w:rsidDel="005F6932">
          <w:rPr>
            <w:strike/>
            <w:rPrChange w:id="1505" w:author="Rama Olson" w:date="2017-09-12T22:55:00Z">
              <w:rPr/>
            </w:rPrChange>
          </w:rPr>
          <w:delText xml:space="preserve">At the proper radius R, one revolution travels a distance of C = 2 π R, and the X mile taxi ride takes X / C = X / (2 </w:delText>
        </w:r>
        <w:r w:rsidR="00231A40" w:rsidRPr="00E225E6" w:rsidDel="005F6932">
          <w:rPr>
            <w:strike/>
            <w:rPrChange w:id="1506" w:author="Rama Olson" w:date="2017-09-12T22:55:00Z">
              <w:rPr/>
            </w:rPrChange>
          </w:rPr>
          <w:delText>π</w:delText>
        </w:r>
        <w:r w:rsidRPr="00E225E6" w:rsidDel="005F6932">
          <w:rPr>
            <w:strike/>
            <w:rPrChange w:id="1507" w:author="Rama Olson" w:date="2017-09-12T22:55:00Z">
              <w:rPr/>
            </w:rPrChange>
          </w:rPr>
          <w:delText xml:space="preserve"> R) revolutions (assuming for the moment that R is measured in miles).</w:delText>
        </w:r>
      </w:del>
    </w:p>
    <w:p w14:paraId="33BE31FA" w14:textId="41469F2F" w:rsidR="00047DA7" w:rsidRPr="00E225E6" w:rsidDel="005F6932" w:rsidRDefault="00047DA7" w:rsidP="0018355F">
      <w:pPr>
        <w:rPr>
          <w:del w:id="1508" w:author="Rama Olson" w:date="2017-12-02T21:27:00Z"/>
          <w:strike/>
          <w:rPrChange w:id="1509" w:author="Rama Olson" w:date="2017-09-12T22:55:00Z">
            <w:rPr>
              <w:del w:id="1510" w:author="Rama Olson" w:date="2017-12-02T21:27:00Z"/>
            </w:rPr>
          </w:rPrChange>
        </w:rPr>
      </w:pPr>
    </w:p>
    <w:p w14:paraId="229025FA" w14:textId="4F7ECCD8" w:rsidR="00047DA7" w:rsidRPr="00E225E6" w:rsidDel="005F6932" w:rsidRDefault="00047DA7" w:rsidP="0018355F">
      <w:pPr>
        <w:rPr>
          <w:del w:id="1511" w:author="Rama Olson" w:date="2017-12-02T21:27:00Z"/>
          <w:strike/>
          <w:rPrChange w:id="1512" w:author="Rama Olson" w:date="2017-09-12T22:55:00Z">
            <w:rPr>
              <w:del w:id="1513" w:author="Rama Olson" w:date="2017-12-02T21:27:00Z"/>
            </w:rPr>
          </w:rPrChange>
        </w:rPr>
      </w:pPr>
      <w:del w:id="1514" w:author="Rama Olson" w:date="2017-12-02T21:27:00Z">
        <w:r w:rsidRPr="00E225E6" w:rsidDel="005F6932">
          <w:rPr>
            <w:strike/>
            <w:rPrChange w:id="1515" w:author="Rama Olson" w:date="2017-09-12T22:55:00Z">
              <w:rPr/>
            </w:rPrChange>
          </w:rPr>
          <w:delText xml:space="preserve">Similarly, at the inflated radius r, a Y mile taxi ride takes Y / (2 </w:delText>
        </w:r>
        <w:r w:rsidR="00231A40" w:rsidRPr="00E225E6" w:rsidDel="005F6932">
          <w:rPr>
            <w:strike/>
            <w:rPrChange w:id="1516" w:author="Rama Olson" w:date="2017-09-12T22:55:00Z">
              <w:rPr/>
            </w:rPrChange>
          </w:rPr>
          <w:delText>π</w:delText>
        </w:r>
        <w:r w:rsidRPr="00E225E6" w:rsidDel="005F6932">
          <w:rPr>
            <w:strike/>
            <w:rPrChange w:id="1517" w:author="Rama Olson" w:date="2017-09-12T22:55:00Z">
              <w:rPr/>
            </w:rPrChange>
          </w:rPr>
          <w:delText xml:space="preserve"> r) revolutions</w:delText>
        </w:r>
      </w:del>
    </w:p>
    <w:p w14:paraId="0F0DBFB7" w14:textId="4E854B77" w:rsidR="00047DA7" w:rsidRPr="00E225E6" w:rsidDel="005F6932" w:rsidRDefault="00047DA7" w:rsidP="0018355F">
      <w:pPr>
        <w:rPr>
          <w:del w:id="1518" w:author="Rama Olson" w:date="2017-12-02T21:27:00Z"/>
          <w:strike/>
          <w:rPrChange w:id="1519" w:author="Rama Olson" w:date="2017-09-12T22:55:00Z">
            <w:rPr>
              <w:del w:id="1520" w:author="Rama Olson" w:date="2017-12-02T21:27:00Z"/>
            </w:rPr>
          </w:rPrChange>
        </w:rPr>
      </w:pPr>
    </w:p>
    <w:p w14:paraId="1D80856E" w14:textId="093E42CE" w:rsidR="00047DA7" w:rsidRPr="00E225E6" w:rsidDel="005F6932" w:rsidRDefault="00047DA7" w:rsidP="0018355F">
      <w:pPr>
        <w:rPr>
          <w:del w:id="1521" w:author="Rama Olson" w:date="2017-12-02T21:27:00Z"/>
          <w:strike/>
          <w:rPrChange w:id="1522" w:author="Rama Olson" w:date="2017-09-12T22:55:00Z">
            <w:rPr>
              <w:del w:id="1523" w:author="Rama Olson" w:date="2017-12-02T21:27:00Z"/>
            </w:rPr>
          </w:rPrChange>
        </w:rPr>
      </w:pPr>
      <w:del w:id="1524" w:author="Rama Olson" w:date="2017-12-02T21:27:00Z">
        <w:r w:rsidRPr="00E225E6" w:rsidDel="005F6932">
          <w:rPr>
            <w:strike/>
            <w:rPrChange w:id="1525" w:author="Rama Olson" w:date="2017-09-12T22:55:00Z">
              <w:rPr/>
            </w:rPrChange>
          </w:rPr>
          <w:delText>The meter counts revolutions, and we want the two counts to be equal:</w:delText>
        </w:r>
      </w:del>
    </w:p>
    <w:p w14:paraId="668B9E68" w14:textId="74AF65D5" w:rsidR="00047DA7" w:rsidRPr="00E225E6" w:rsidDel="005F6932" w:rsidRDefault="00047DA7" w:rsidP="0018355F">
      <w:pPr>
        <w:rPr>
          <w:del w:id="1526" w:author="Rama Olson" w:date="2017-12-02T21:27:00Z"/>
          <w:strike/>
          <w:rPrChange w:id="1527" w:author="Rama Olson" w:date="2017-09-12T22:55:00Z">
            <w:rPr>
              <w:del w:id="1528" w:author="Rama Olson" w:date="2017-12-02T21:27:00Z"/>
            </w:rPr>
          </w:rPrChange>
        </w:rPr>
      </w:pPr>
      <w:del w:id="1529" w:author="Rama Olson" w:date="2017-12-02T21:27:00Z">
        <w:r w:rsidRPr="00E225E6" w:rsidDel="005F6932">
          <w:rPr>
            <w:strike/>
            <w:rPrChange w:id="1530" w:author="Rama Olson" w:date="2017-09-12T22:55:00Z">
              <w:rPr/>
            </w:rPrChange>
          </w:rPr>
          <w:delText xml:space="preserve">X / (2 </w:delText>
        </w:r>
        <w:r w:rsidR="00231A40" w:rsidRPr="00E225E6" w:rsidDel="005F6932">
          <w:rPr>
            <w:strike/>
            <w:rPrChange w:id="1531" w:author="Rama Olson" w:date="2017-09-12T22:55:00Z">
              <w:rPr/>
            </w:rPrChange>
          </w:rPr>
          <w:delText>π</w:delText>
        </w:r>
        <w:r w:rsidRPr="00E225E6" w:rsidDel="005F6932">
          <w:rPr>
            <w:strike/>
            <w:rPrChange w:id="1532" w:author="Rama Olson" w:date="2017-09-12T22:55:00Z">
              <w:rPr/>
            </w:rPrChange>
          </w:rPr>
          <w:delText xml:space="preserve"> R) = Y / (2 </w:delText>
        </w:r>
        <w:r w:rsidR="00231A40" w:rsidRPr="00E225E6" w:rsidDel="005F6932">
          <w:rPr>
            <w:strike/>
            <w:rPrChange w:id="1533" w:author="Rama Olson" w:date="2017-09-12T22:55:00Z">
              <w:rPr/>
            </w:rPrChange>
          </w:rPr>
          <w:delText>π</w:delText>
        </w:r>
        <w:r w:rsidRPr="00E225E6" w:rsidDel="005F6932">
          <w:rPr>
            <w:strike/>
            <w:rPrChange w:id="1534" w:author="Rama Olson" w:date="2017-09-12T22:55:00Z">
              <w:rPr/>
            </w:rPrChange>
          </w:rPr>
          <w:delText xml:space="preserve"> r).</w:delText>
        </w:r>
      </w:del>
    </w:p>
    <w:p w14:paraId="1548E6A2" w14:textId="07E2910C" w:rsidR="00047DA7" w:rsidRPr="00E225E6" w:rsidDel="005F6932" w:rsidRDefault="00047DA7" w:rsidP="0018355F">
      <w:pPr>
        <w:rPr>
          <w:del w:id="1535" w:author="Rama Olson" w:date="2017-12-02T21:27:00Z"/>
          <w:strike/>
          <w:rPrChange w:id="1536" w:author="Rama Olson" w:date="2017-09-12T22:55:00Z">
            <w:rPr>
              <w:del w:id="1537" w:author="Rama Olson" w:date="2017-12-02T21:27:00Z"/>
            </w:rPr>
          </w:rPrChange>
        </w:rPr>
      </w:pPr>
    </w:p>
    <w:p w14:paraId="28C48914" w14:textId="3A2DAB92" w:rsidR="00047DA7" w:rsidRPr="00E225E6" w:rsidDel="005F6932" w:rsidRDefault="00047DA7" w:rsidP="0018355F">
      <w:pPr>
        <w:rPr>
          <w:del w:id="1538" w:author="Rama Olson" w:date="2017-12-02T21:27:00Z"/>
          <w:strike/>
          <w:rPrChange w:id="1539" w:author="Rama Olson" w:date="2017-09-12T22:55:00Z">
            <w:rPr>
              <w:del w:id="1540" w:author="Rama Olson" w:date="2017-12-02T21:27:00Z"/>
            </w:rPr>
          </w:rPrChange>
        </w:rPr>
      </w:pPr>
      <w:del w:id="1541" w:author="Rama Olson" w:date="2017-12-02T21:27:00Z">
        <w:r w:rsidRPr="00E225E6" w:rsidDel="005F6932">
          <w:rPr>
            <w:strike/>
            <w:rPrChange w:id="1542" w:author="Rama Olson" w:date="2017-09-12T22:55:00Z">
              <w:rPr/>
            </w:rPrChange>
          </w:rPr>
          <w:delText xml:space="preserve">Solving for r yields </w:delText>
        </w:r>
      </w:del>
    </w:p>
    <w:p w14:paraId="16CB8EE6" w14:textId="1900D8B9" w:rsidR="00047DA7" w:rsidRPr="00E225E6" w:rsidDel="005F6932" w:rsidRDefault="00047DA7" w:rsidP="0018355F">
      <w:pPr>
        <w:rPr>
          <w:del w:id="1543" w:author="Rama Olson" w:date="2017-12-02T21:27:00Z"/>
          <w:strike/>
          <w:rPrChange w:id="1544" w:author="Rama Olson" w:date="2017-09-12T22:55:00Z">
            <w:rPr>
              <w:del w:id="1545" w:author="Rama Olson" w:date="2017-12-02T21:27:00Z"/>
            </w:rPr>
          </w:rPrChange>
        </w:rPr>
      </w:pPr>
      <w:del w:id="1546" w:author="Rama Olson" w:date="2017-12-02T21:27:00Z">
        <w:r w:rsidRPr="00E225E6" w:rsidDel="005F6932">
          <w:rPr>
            <w:strike/>
            <w:rPrChange w:id="1547" w:author="Rama Olson" w:date="2017-09-12T22:55:00Z">
              <w:rPr/>
            </w:rPrChange>
          </w:rPr>
          <w:delText>r = R Y / X</w:delText>
        </w:r>
      </w:del>
    </w:p>
    <w:p w14:paraId="1A35BDBC" w14:textId="5086EEB9" w:rsidR="00047DA7" w:rsidRPr="00E225E6" w:rsidDel="005F6932" w:rsidRDefault="00047DA7" w:rsidP="0018355F">
      <w:pPr>
        <w:rPr>
          <w:del w:id="1548" w:author="Rama Olson" w:date="2017-12-02T21:27:00Z"/>
          <w:strike/>
          <w:rPrChange w:id="1549" w:author="Rama Olson" w:date="2017-09-12T22:55:00Z">
            <w:rPr>
              <w:del w:id="1550" w:author="Rama Olson" w:date="2017-12-02T21:27:00Z"/>
            </w:rPr>
          </w:rPrChange>
        </w:rPr>
      </w:pPr>
    </w:p>
    <w:p w14:paraId="1ABCA745" w14:textId="68FFBA9F" w:rsidR="00047DA7" w:rsidRPr="00E225E6" w:rsidDel="005F6932" w:rsidRDefault="00047DA7" w:rsidP="0018355F">
      <w:pPr>
        <w:rPr>
          <w:del w:id="1551" w:author="Rama Olson" w:date="2017-12-02T21:27:00Z"/>
          <w:strike/>
          <w:rPrChange w:id="1552" w:author="Rama Olson" w:date="2017-09-12T22:55:00Z">
            <w:rPr>
              <w:del w:id="1553" w:author="Rama Olson" w:date="2017-12-02T21:27:00Z"/>
            </w:rPr>
          </w:rPrChange>
        </w:rPr>
      </w:pPr>
      <w:del w:id="1554" w:author="Rama Olson" w:date="2017-12-02T21:27:00Z">
        <w:r w:rsidRPr="00E225E6" w:rsidDel="005F6932">
          <w:rPr>
            <w:strike/>
            <w:rPrChange w:id="1555" w:author="Rama Olson" w:date="2017-09-12T22:55:00Z">
              <w:rPr/>
            </w:rPrChange>
          </w:rPr>
          <w:delText xml:space="preserve">Fortunately, the units for X and Y cancel each other out, so we don't have to worry whether X and R are entered in the same unit. The output r will simply be in the same unit as R. </w:delText>
        </w:r>
      </w:del>
    </w:p>
    <w:p w14:paraId="5269D0F7" w14:textId="35A76631" w:rsidR="00047DA7" w:rsidRPr="00E225E6" w:rsidDel="005F6932" w:rsidRDefault="00047DA7" w:rsidP="0018355F">
      <w:pPr>
        <w:rPr>
          <w:del w:id="1556" w:author="Rama Olson" w:date="2017-12-02T21:27:00Z"/>
          <w:strike/>
          <w:rPrChange w:id="1557" w:author="Rama Olson" w:date="2017-09-12T22:55:00Z">
            <w:rPr>
              <w:del w:id="1558" w:author="Rama Olson" w:date="2017-12-02T21:27:00Z"/>
            </w:rPr>
          </w:rPrChange>
        </w:rPr>
      </w:pPr>
    </w:p>
    <w:p w14:paraId="408277D6" w14:textId="52952208" w:rsidR="00047DA7" w:rsidRPr="00E225E6" w:rsidDel="005F6932" w:rsidRDefault="00047DA7" w:rsidP="0018355F">
      <w:pPr>
        <w:rPr>
          <w:del w:id="1559" w:author="Rama Olson" w:date="2017-12-02T21:27:00Z"/>
          <w:strike/>
          <w:rPrChange w:id="1560" w:author="Rama Olson" w:date="2017-09-12T22:55:00Z">
            <w:rPr>
              <w:del w:id="1561" w:author="Rama Olson" w:date="2017-12-02T21:27:00Z"/>
            </w:rPr>
          </w:rPrChange>
        </w:rPr>
      </w:pPr>
      <w:del w:id="1562" w:author="Rama Olson" w:date="2017-12-02T21:27:00Z">
        <w:r w:rsidRPr="00E225E6" w:rsidDel="005F6932">
          <w:rPr>
            <w:strike/>
            <w:rPrChange w:id="1563" w:author="Rama Olson" w:date="2017-09-12T22:55:00Z">
              <w:rPr/>
            </w:rPrChange>
          </w:rPr>
          <w:delText>In the U.S., trip distances are usually measured in miles, and tire diameters in inches, so we'll use those units in the prompts.</w:delText>
        </w:r>
      </w:del>
    </w:p>
    <w:p w14:paraId="683C19FE" w14:textId="3E477475" w:rsidR="00047DA7" w:rsidRPr="00E225E6" w:rsidDel="005F6932" w:rsidRDefault="00047DA7" w:rsidP="0018355F">
      <w:pPr>
        <w:rPr>
          <w:del w:id="1564" w:author="Rama Olson" w:date="2017-12-02T21:27:00Z"/>
          <w:strike/>
          <w:rPrChange w:id="1565" w:author="Rama Olson" w:date="2017-09-12T22:55:00Z">
            <w:rPr>
              <w:del w:id="1566" w:author="Rama Olson" w:date="2017-12-02T21:27:00Z"/>
            </w:rPr>
          </w:rPrChange>
        </w:rPr>
      </w:pPr>
    </w:p>
    <w:p w14:paraId="64BE0987" w14:textId="2A95EDD5" w:rsidR="00047DA7" w:rsidRPr="00E225E6" w:rsidDel="005F6932" w:rsidRDefault="00047DA7" w:rsidP="0018355F">
      <w:pPr>
        <w:rPr>
          <w:del w:id="1567" w:author="Rama Olson" w:date="2017-12-02T21:27:00Z"/>
          <w:strike/>
          <w:rPrChange w:id="1568" w:author="Rama Olson" w:date="2017-09-12T22:55:00Z">
            <w:rPr>
              <w:del w:id="1569" w:author="Rama Olson" w:date="2017-12-02T21:27:00Z"/>
            </w:rPr>
          </w:rPrChange>
        </w:rPr>
      </w:pPr>
      <w:del w:id="1570" w:author="Rama Olson" w:date="2017-12-02T21:27:00Z">
        <w:r w:rsidRPr="00E225E6" w:rsidDel="005F6932">
          <w:rPr>
            <w:strike/>
            <w:rPrChange w:id="1571" w:author="Rama Olson" w:date="2017-09-12T22:55:00Z">
              <w:rPr/>
            </w:rPrChange>
          </w:rPr>
          <w:delText>Here is the pseudocode:</w:delText>
        </w:r>
      </w:del>
    </w:p>
    <w:p w14:paraId="69805B3A" w14:textId="54D1CA70" w:rsidR="00047DA7" w:rsidRPr="00E225E6" w:rsidDel="005F6932" w:rsidRDefault="00047DA7" w:rsidP="00047DA7">
      <w:pPr>
        <w:rPr>
          <w:del w:id="1572" w:author="Rama Olson" w:date="2017-12-02T21:27:00Z"/>
          <w:rStyle w:val="Pseudo"/>
          <w:strike/>
          <w:rPrChange w:id="1573" w:author="Rama Olson" w:date="2017-09-12T22:55:00Z">
            <w:rPr>
              <w:del w:id="1574" w:author="Rama Olson" w:date="2017-12-02T21:27:00Z"/>
              <w:rStyle w:val="Pseudo"/>
            </w:rPr>
          </w:rPrChange>
        </w:rPr>
      </w:pPr>
    </w:p>
    <w:p w14:paraId="7C38C271" w14:textId="0AD62BB6" w:rsidR="00047DA7" w:rsidRPr="00E225E6" w:rsidDel="005F6932" w:rsidRDefault="00047DA7" w:rsidP="00047DA7">
      <w:pPr>
        <w:rPr>
          <w:del w:id="1575" w:author="Rama Olson" w:date="2017-12-02T21:27:00Z"/>
          <w:rStyle w:val="Pseudo"/>
          <w:strike/>
          <w:rPrChange w:id="1576" w:author="Rama Olson" w:date="2017-09-12T22:55:00Z">
            <w:rPr>
              <w:del w:id="1577" w:author="Rama Olson" w:date="2017-12-02T21:27:00Z"/>
              <w:rStyle w:val="Pseudo"/>
            </w:rPr>
          </w:rPrChange>
        </w:rPr>
      </w:pPr>
      <w:del w:id="1578" w:author="Rama Olson" w:date="2017-12-02T21:27:00Z">
        <w:r w:rsidRPr="00E225E6" w:rsidDel="005F6932">
          <w:rPr>
            <w:rStyle w:val="Pseudo"/>
            <w:strike/>
            <w:rPrChange w:id="1579" w:author="Rama Olson" w:date="2017-09-12T22:55:00Z">
              <w:rPr>
                <w:rStyle w:val="Pseudo"/>
              </w:rPr>
            </w:rPrChange>
          </w:rPr>
          <w:delText>Prompt the user to enter the actual distance (in miles)</w:delText>
        </w:r>
      </w:del>
    </w:p>
    <w:p w14:paraId="28886B5A" w14:textId="1D352901" w:rsidR="00047DA7" w:rsidRPr="00E225E6" w:rsidDel="005F6932" w:rsidRDefault="00047DA7" w:rsidP="00047DA7">
      <w:pPr>
        <w:rPr>
          <w:del w:id="1580" w:author="Rama Olson" w:date="2017-12-02T21:27:00Z"/>
          <w:rStyle w:val="Pseudo"/>
          <w:strike/>
          <w:rPrChange w:id="1581" w:author="Rama Olson" w:date="2017-09-12T22:55:00Z">
            <w:rPr>
              <w:del w:id="1582" w:author="Rama Olson" w:date="2017-12-02T21:27:00Z"/>
              <w:rStyle w:val="Pseudo"/>
            </w:rPr>
          </w:rPrChange>
        </w:rPr>
      </w:pPr>
      <w:del w:id="1583" w:author="Rama Olson" w:date="2017-12-02T21:27:00Z">
        <w:r w:rsidRPr="00E225E6" w:rsidDel="005F6932">
          <w:rPr>
            <w:rStyle w:val="Pseudo"/>
            <w:strike/>
            <w:rPrChange w:id="1584" w:author="Rama Olson" w:date="2017-09-12T22:55:00Z">
              <w:rPr>
                <w:rStyle w:val="Pseudo"/>
              </w:rPr>
            </w:rPrChange>
          </w:rPr>
          <w:delText>X = user input</w:delText>
        </w:r>
      </w:del>
    </w:p>
    <w:p w14:paraId="148B30BE" w14:textId="1E9112F1" w:rsidR="00047DA7" w:rsidRPr="00E225E6" w:rsidDel="005F6932" w:rsidRDefault="00047DA7" w:rsidP="00047DA7">
      <w:pPr>
        <w:rPr>
          <w:del w:id="1585" w:author="Rama Olson" w:date="2017-12-02T21:27:00Z"/>
          <w:rStyle w:val="Pseudo"/>
          <w:strike/>
          <w:rPrChange w:id="1586" w:author="Rama Olson" w:date="2017-09-12T22:55:00Z">
            <w:rPr>
              <w:del w:id="1587" w:author="Rama Olson" w:date="2017-12-02T21:27:00Z"/>
              <w:rStyle w:val="Pseudo"/>
            </w:rPr>
          </w:rPrChange>
        </w:rPr>
      </w:pPr>
      <w:del w:id="1588" w:author="Rama Olson" w:date="2017-12-02T21:27:00Z">
        <w:r w:rsidRPr="00E225E6" w:rsidDel="005F6932">
          <w:rPr>
            <w:rStyle w:val="Pseudo"/>
            <w:strike/>
            <w:rPrChange w:id="1589" w:author="Rama Olson" w:date="2017-09-12T22:55:00Z">
              <w:rPr>
                <w:rStyle w:val="Pseudo"/>
              </w:rPr>
            </w:rPrChange>
          </w:rPr>
          <w:delText>Prompt the user to enter the desired distance (in miles)</w:delText>
        </w:r>
      </w:del>
    </w:p>
    <w:p w14:paraId="3AD9A2B8" w14:textId="4331CB04" w:rsidR="00047DA7" w:rsidRPr="00E225E6" w:rsidDel="005F6932" w:rsidRDefault="00047DA7" w:rsidP="00047DA7">
      <w:pPr>
        <w:rPr>
          <w:del w:id="1590" w:author="Rama Olson" w:date="2017-12-02T21:27:00Z"/>
          <w:rStyle w:val="Pseudo"/>
          <w:strike/>
          <w:rPrChange w:id="1591" w:author="Rama Olson" w:date="2017-09-12T22:55:00Z">
            <w:rPr>
              <w:del w:id="1592" w:author="Rama Olson" w:date="2017-12-02T21:27:00Z"/>
              <w:rStyle w:val="Pseudo"/>
            </w:rPr>
          </w:rPrChange>
        </w:rPr>
      </w:pPr>
      <w:del w:id="1593" w:author="Rama Olson" w:date="2017-12-02T21:27:00Z">
        <w:r w:rsidRPr="00E225E6" w:rsidDel="005F6932">
          <w:rPr>
            <w:rStyle w:val="Pseudo"/>
            <w:strike/>
            <w:rPrChange w:id="1594" w:author="Rama Olson" w:date="2017-09-12T22:55:00Z">
              <w:rPr>
                <w:rStyle w:val="Pseudo"/>
              </w:rPr>
            </w:rPrChange>
          </w:rPr>
          <w:delText>Y = user input</w:delText>
        </w:r>
      </w:del>
    </w:p>
    <w:p w14:paraId="4A444170" w14:textId="45DCBDB0" w:rsidR="00047DA7" w:rsidRPr="00E225E6" w:rsidDel="005F6932" w:rsidRDefault="00047DA7" w:rsidP="00047DA7">
      <w:pPr>
        <w:rPr>
          <w:del w:id="1595" w:author="Rama Olson" w:date="2017-12-02T21:27:00Z"/>
          <w:rStyle w:val="Pseudo"/>
          <w:strike/>
          <w:rPrChange w:id="1596" w:author="Rama Olson" w:date="2017-09-12T22:55:00Z">
            <w:rPr>
              <w:del w:id="1597" w:author="Rama Olson" w:date="2017-12-02T21:27:00Z"/>
              <w:rStyle w:val="Pseudo"/>
            </w:rPr>
          </w:rPrChange>
        </w:rPr>
      </w:pPr>
      <w:del w:id="1598" w:author="Rama Olson" w:date="2017-12-02T21:27:00Z">
        <w:r w:rsidRPr="00E225E6" w:rsidDel="005F6932">
          <w:rPr>
            <w:rStyle w:val="Pseudo"/>
            <w:strike/>
            <w:rPrChange w:id="1599" w:author="Rama Olson" w:date="2017-09-12T22:55:00Z">
              <w:rPr>
                <w:rStyle w:val="Pseudo"/>
              </w:rPr>
            </w:rPrChange>
          </w:rPr>
          <w:delText>Prompt the user to enter the actual radius (in inches)</w:delText>
        </w:r>
      </w:del>
    </w:p>
    <w:p w14:paraId="378F424D" w14:textId="1CE55E8F" w:rsidR="00047DA7" w:rsidRPr="00E225E6" w:rsidDel="005F6932" w:rsidRDefault="00047DA7" w:rsidP="00047DA7">
      <w:pPr>
        <w:rPr>
          <w:del w:id="1600" w:author="Rama Olson" w:date="2017-12-02T21:27:00Z"/>
          <w:rStyle w:val="Pseudo"/>
          <w:strike/>
          <w:rPrChange w:id="1601" w:author="Rama Olson" w:date="2017-09-12T22:55:00Z">
            <w:rPr>
              <w:del w:id="1602" w:author="Rama Olson" w:date="2017-12-02T21:27:00Z"/>
              <w:rStyle w:val="Pseudo"/>
            </w:rPr>
          </w:rPrChange>
        </w:rPr>
      </w:pPr>
      <w:del w:id="1603" w:author="Rama Olson" w:date="2017-12-02T21:27:00Z">
        <w:r w:rsidRPr="00E225E6" w:rsidDel="005F6932">
          <w:rPr>
            <w:rStyle w:val="Pseudo"/>
            <w:strike/>
            <w:rPrChange w:id="1604" w:author="Rama Olson" w:date="2017-09-12T22:55:00Z">
              <w:rPr>
                <w:rStyle w:val="Pseudo"/>
              </w:rPr>
            </w:rPrChange>
          </w:rPr>
          <w:delText>R = user input</w:delText>
        </w:r>
      </w:del>
    </w:p>
    <w:p w14:paraId="0DEF4AEF" w14:textId="303C2E64" w:rsidR="00047DA7" w:rsidRPr="00E225E6" w:rsidDel="005F6932" w:rsidRDefault="00047DA7" w:rsidP="00047DA7">
      <w:pPr>
        <w:rPr>
          <w:del w:id="1605" w:author="Rama Olson" w:date="2017-12-02T21:27:00Z"/>
          <w:rStyle w:val="Pseudo"/>
          <w:strike/>
          <w:rPrChange w:id="1606" w:author="Rama Olson" w:date="2017-09-12T22:55:00Z">
            <w:rPr>
              <w:del w:id="1607" w:author="Rama Olson" w:date="2017-12-02T21:27:00Z"/>
              <w:rStyle w:val="Pseudo"/>
            </w:rPr>
          </w:rPrChange>
        </w:rPr>
      </w:pPr>
      <w:del w:id="1608" w:author="Rama Olson" w:date="2017-12-02T21:27:00Z">
        <w:r w:rsidRPr="00E225E6" w:rsidDel="005F6932">
          <w:rPr>
            <w:rStyle w:val="Pseudo"/>
            <w:strike/>
            <w:rPrChange w:id="1609" w:author="Rama Olson" w:date="2017-09-12T22:55:00Z">
              <w:rPr>
                <w:rStyle w:val="Pseudo"/>
              </w:rPr>
            </w:rPrChange>
          </w:rPr>
          <w:delText>r = R Y / X</w:delText>
        </w:r>
      </w:del>
    </w:p>
    <w:p w14:paraId="301A66D3" w14:textId="33D12ED0" w:rsidR="00047DA7" w:rsidRPr="00E225E6" w:rsidDel="005F6932" w:rsidRDefault="00047DA7" w:rsidP="00047DA7">
      <w:pPr>
        <w:rPr>
          <w:del w:id="1610" w:author="Rama Olson" w:date="2017-12-02T21:27:00Z"/>
          <w:rStyle w:val="Pseudo"/>
          <w:strike/>
          <w:rPrChange w:id="1611" w:author="Rama Olson" w:date="2017-09-12T22:55:00Z">
            <w:rPr>
              <w:del w:id="1612" w:author="Rama Olson" w:date="2017-12-02T21:27:00Z"/>
              <w:rStyle w:val="Pseudo"/>
            </w:rPr>
          </w:rPrChange>
        </w:rPr>
      </w:pPr>
      <w:del w:id="1613" w:author="Rama Olson" w:date="2017-12-02T21:27:00Z">
        <w:r w:rsidRPr="00E225E6" w:rsidDel="005F6932">
          <w:rPr>
            <w:rStyle w:val="Pseudo"/>
            <w:strike/>
            <w:rPrChange w:id="1614" w:author="Rama Olson" w:date="2017-09-12T22:55:00Z">
              <w:rPr>
                <w:rStyle w:val="Pseudo"/>
              </w:rPr>
            </w:rPrChange>
          </w:rPr>
          <w:delText>deflation = R - r</w:delText>
        </w:r>
      </w:del>
    </w:p>
    <w:p w14:paraId="7FE788BC" w14:textId="7258F81B" w:rsidR="00047DA7" w:rsidRPr="00E225E6" w:rsidDel="005F6932" w:rsidRDefault="00047DA7" w:rsidP="00047DA7">
      <w:pPr>
        <w:rPr>
          <w:del w:id="1615" w:author="Rama Olson" w:date="2017-12-02T21:27:00Z"/>
          <w:rStyle w:val="Pseudo"/>
          <w:strike/>
          <w:rPrChange w:id="1616" w:author="Rama Olson" w:date="2017-09-12T22:55:00Z">
            <w:rPr>
              <w:del w:id="1617" w:author="Rama Olson" w:date="2017-12-02T21:27:00Z"/>
              <w:rStyle w:val="Pseudo"/>
            </w:rPr>
          </w:rPrChange>
        </w:rPr>
      </w:pPr>
      <w:del w:id="1618" w:author="Rama Olson" w:date="2017-12-02T21:27:00Z">
        <w:r w:rsidRPr="00E225E6" w:rsidDel="005F6932">
          <w:rPr>
            <w:rStyle w:val="Pseudo"/>
            <w:strike/>
            <w:rPrChange w:id="1619" w:author="Rama Olson" w:date="2017-09-12T22:55:00Z">
              <w:rPr>
                <w:rStyle w:val="Pseudo"/>
              </w:rPr>
            </w:rPrChange>
          </w:rPr>
          <w:delText xml:space="preserve">Print "Deflate the tires by " </w:delText>
        </w:r>
      </w:del>
    </w:p>
    <w:p w14:paraId="70759D90" w14:textId="74F3F01D" w:rsidR="00047DA7" w:rsidRPr="00E225E6" w:rsidDel="005F6932" w:rsidRDefault="00047DA7" w:rsidP="00047DA7">
      <w:pPr>
        <w:rPr>
          <w:del w:id="1620" w:author="Rama Olson" w:date="2017-12-02T21:27:00Z"/>
          <w:rStyle w:val="Pseudo"/>
          <w:strike/>
          <w:rPrChange w:id="1621" w:author="Rama Olson" w:date="2017-09-12T22:55:00Z">
            <w:rPr>
              <w:del w:id="1622" w:author="Rama Olson" w:date="2017-12-02T21:27:00Z"/>
              <w:rStyle w:val="Pseudo"/>
            </w:rPr>
          </w:rPrChange>
        </w:rPr>
      </w:pPr>
      <w:del w:id="1623" w:author="Rama Olson" w:date="2017-12-02T21:27:00Z">
        <w:r w:rsidRPr="00E225E6" w:rsidDel="005F6932">
          <w:rPr>
            <w:rStyle w:val="Pseudo"/>
            <w:strike/>
            <w:rPrChange w:id="1624" w:author="Rama Olson" w:date="2017-09-12T22:55:00Z">
              <w:rPr>
                <w:rStyle w:val="Pseudo"/>
              </w:rPr>
            </w:rPrChange>
          </w:rPr>
          <w:delText xml:space="preserve">Print deflation </w:delText>
        </w:r>
      </w:del>
    </w:p>
    <w:p w14:paraId="6B2A9485" w14:textId="7C664D33" w:rsidR="00047DA7" w:rsidRPr="00E225E6" w:rsidDel="005F6932" w:rsidRDefault="00047DA7" w:rsidP="00047DA7">
      <w:pPr>
        <w:rPr>
          <w:del w:id="1625" w:author="Rama Olson" w:date="2017-12-02T21:27:00Z"/>
          <w:rStyle w:val="Pseudo"/>
          <w:strike/>
          <w:rPrChange w:id="1626" w:author="Rama Olson" w:date="2017-09-12T22:55:00Z">
            <w:rPr>
              <w:del w:id="1627" w:author="Rama Olson" w:date="2017-12-02T21:27:00Z"/>
              <w:rStyle w:val="Pseudo"/>
            </w:rPr>
          </w:rPrChange>
        </w:rPr>
      </w:pPr>
      <w:del w:id="1628" w:author="Rama Olson" w:date="2017-12-02T21:27:00Z">
        <w:r w:rsidRPr="00E225E6" w:rsidDel="005F6932">
          <w:rPr>
            <w:rStyle w:val="Pseudo"/>
            <w:strike/>
            <w:rPrChange w:id="1629" w:author="Rama Olson" w:date="2017-09-12T22:55:00Z">
              <w:rPr>
                <w:rStyle w:val="Pseudo"/>
              </w:rPr>
            </w:rPrChange>
          </w:rPr>
          <w:delText xml:space="preserve">Print " inches" </w:delText>
        </w:r>
      </w:del>
    </w:p>
    <w:p w14:paraId="5B90B238" w14:textId="77777777" w:rsidR="00047DA7" w:rsidRDefault="00047DA7" w:rsidP="00047DA7">
      <w:pPr>
        <w:pStyle w:val="HTMLPreformatted"/>
        <w:rPr>
          <w:ins w:id="1630" w:author="Rama Olson" w:date="2017-09-12T22:55:00Z"/>
        </w:rPr>
      </w:pPr>
    </w:p>
    <w:p w14:paraId="25771FED" w14:textId="77777777" w:rsidR="005F6932" w:rsidRDefault="005F6932">
      <w:pPr>
        <w:rPr>
          <w:ins w:id="1631" w:author="Rama Olson" w:date="2017-12-02T21:27:00Z"/>
          <w:b/>
        </w:rPr>
      </w:pPr>
      <w:ins w:id="1632" w:author="Rama Olson" w:date="2017-12-02T21:27:00Z">
        <w:r>
          <w:rPr>
            <w:b/>
          </w:rPr>
          <w:br w:type="page"/>
        </w:r>
      </w:ins>
    </w:p>
    <w:p w14:paraId="030DFD27" w14:textId="7BAC8BAB" w:rsidR="00E225E6" w:rsidRDefault="00E225E6" w:rsidP="00E225E6">
      <w:pPr>
        <w:rPr>
          <w:ins w:id="1633" w:author="Rama Olson" w:date="2017-09-12T22:55:00Z"/>
          <w:b/>
        </w:rPr>
      </w:pPr>
      <w:ins w:id="1634" w:author="Rama Olson" w:date="2017-09-12T22:55:00Z">
        <w:r>
          <w:rPr>
            <w:b/>
          </w:rPr>
          <w:lastRenderedPageBreak/>
          <w:t xml:space="preserve">Solution to ER1.28:  Algorithm to </w:t>
        </w:r>
      </w:ins>
      <w:ins w:id="1635" w:author="Rama Olson" w:date="2017-09-12T22:56:00Z">
        <w:r>
          <w:rPr>
            <w:b/>
          </w:rPr>
          <w:t>calculate taxi fare</w:t>
        </w:r>
      </w:ins>
      <w:ins w:id="1636" w:author="Rama Olson" w:date="2017-09-12T22:55:00Z">
        <w:r>
          <w:rPr>
            <w:b/>
          </w:rPr>
          <w:t>:</w:t>
        </w:r>
      </w:ins>
    </w:p>
    <w:p w14:paraId="4AB57DDC" w14:textId="77777777" w:rsidR="00E225E6" w:rsidRDefault="00E225E6" w:rsidP="00E225E6">
      <w:pPr>
        <w:rPr>
          <w:ins w:id="1637" w:author="Rama Olson" w:date="2017-09-12T22:55:00Z"/>
          <w:b/>
        </w:rPr>
      </w:pPr>
    </w:p>
    <w:p w14:paraId="07F56C10" w14:textId="16C4A672" w:rsidR="00E225E6" w:rsidRDefault="00E225E6" w:rsidP="004A219E">
      <w:pPr>
        <w:rPr>
          <w:ins w:id="1638" w:author="Rama Olson" w:date="2017-09-12T22:55:00Z"/>
          <w:b/>
        </w:rPr>
      </w:pPr>
      <w:ins w:id="1639" w:author="Rama Olson" w:date="2017-09-12T22:55:00Z">
        <w:r>
          <w:rPr>
            <w:b/>
          </w:rPr>
          <w:t xml:space="preserve">Given </w:t>
        </w:r>
      </w:ins>
      <w:ins w:id="1640" w:author="Rama Olson" w:date="2017-09-12T23:23:00Z">
        <w:r w:rsidR="004A219E">
          <w:rPr>
            <w:b/>
          </w:rPr>
          <w:t xml:space="preserve">a </w:t>
        </w:r>
      </w:ins>
      <w:ins w:id="1641" w:author="Rama Olson" w:date="2017-09-12T23:24:00Z">
        <w:r w:rsidR="004A219E">
          <w:rPr>
            <w:b/>
          </w:rPr>
          <w:t>‘</w:t>
        </w:r>
      </w:ins>
      <w:ins w:id="1642" w:author="Rama Olson" w:date="2017-09-12T23:23:00Z">
        <w:r w:rsidR="004A219E">
          <w:rPr>
            <w:b/>
          </w:rPr>
          <w:t>distance</w:t>
        </w:r>
      </w:ins>
      <w:ins w:id="1643" w:author="Rama Olson" w:date="2017-09-12T23:24:00Z">
        <w:r w:rsidR="004A219E">
          <w:rPr>
            <w:b/>
          </w:rPr>
          <w:t>’</w:t>
        </w:r>
      </w:ins>
      <w:ins w:id="1644" w:author="Rama Olson" w:date="2017-09-12T23:23:00Z">
        <w:r w:rsidR="004A219E">
          <w:rPr>
            <w:b/>
          </w:rPr>
          <w:t xml:space="preserve"> (in miles), and </w:t>
        </w:r>
      </w:ins>
      <w:ins w:id="1645" w:author="Rama Olson" w:date="2017-09-12T23:24:00Z">
        <w:r w:rsidR="004A219E">
          <w:rPr>
            <w:b/>
          </w:rPr>
          <w:t>‘</w:t>
        </w:r>
      </w:ins>
      <w:ins w:id="1646" w:author="Rama Olson" w:date="2017-09-12T23:23:00Z">
        <w:r w:rsidR="004A219E">
          <w:rPr>
            <w:b/>
          </w:rPr>
          <w:t>travel_time</w:t>
        </w:r>
      </w:ins>
      <w:ins w:id="1647" w:author="Rama Olson" w:date="2017-09-12T23:24:00Z">
        <w:r w:rsidR="004A219E">
          <w:rPr>
            <w:b/>
          </w:rPr>
          <w:t>’</w:t>
        </w:r>
      </w:ins>
      <w:ins w:id="1648" w:author="Rama Olson" w:date="2017-09-12T23:23:00Z">
        <w:r w:rsidR="004A219E">
          <w:rPr>
            <w:b/>
          </w:rPr>
          <w:t xml:space="preserve"> (in minutes):</w:t>
        </w:r>
      </w:ins>
    </w:p>
    <w:p w14:paraId="6D3F6339" w14:textId="77777777" w:rsidR="00E225E6" w:rsidRDefault="00E225E6" w:rsidP="00E225E6">
      <w:pPr>
        <w:rPr>
          <w:ins w:id="1649" w:author="Rama Olson" w:date="2017-09-12T22:55:00Z"/>
          <w:b/>
        </w:rPr>
      </w:pPr>
    </w:p>
    <w:p w14:paraId="364187CD" w14:textId="127A5E6B" w:rsidR="00E225E6" w:rsidRPr="004A219E" w:rsidRDefault="004A219E">
      <w:pPr>
        <w:pStyle w:val="ListParagraph"/>
        <w:numPr>
          <w:ilvl w:val="3"/>
          <w:numId w:val="43"/>
        </w:numPr>
        <w:ind w:left="900"/>
        <w:rPr>
          <w:ins w:id="1650" w:author="Rama Olson" w:date="2017-09-12T23:24:00Z"/>
          <w:rPrChange w:id="1651" w:author="Rama Olson" w:date="2017-09-12T23:25:00Z">
            <w:rPr>
              <w:ins w:id="1652" w:author="Rama Olson" w:date="2017-09-12T23:24:00Z"/>
              <w:b/>
            </w:rPr>
          </w:rPrChange>
        </w:rPr>
        <w:pPrChange w:id="1653" w:author="Rama Olson" w:date="2017-09-12T23:23:00Z">
          <w:pPr>
            <w:pStyle w:val="HTMLPreformatted"/>
          </w:pPr>
        </w:pPrChange>
      </w:pPr>
      <w:ins w:id="1654" w:author="Rama Olson" w:date="2017-09-12T22:55:00Z">
        <w:r>
          <w:rPr>
            <w:b/>
          </w:rPr>
          <w:t xml:space="preserve">If </w:t>
        </w:r>
      </w:ins>
      <w:ins w:id="1655" w:author="Rama Olson" w:date="2017-09-12T23:24:00Z">
        <w:r>
          <w:rPr>
            <w:b/>
          </w:rPr>
          <w:t>‘distance’ is less than 0.2 miles</w:t>
        </w:r>
      </w:ins>
    </w:p>
    <w:p w14:paraId="74483DDE" w14:textId="1168245F" w:rsidR="004A219E" w:rsidRPr="00EE5D68" w:rsidRDefault="004A219E">
      <w:pPr>
        <w:pStyle w:val="ListParagraph"/>
        <w:numPr>
          <w:ilvl w:val="4"/>
          <w:numId w:val="43"/>
        </w:numPr>
        <w:ind w:left="1620"/>
        <w:rPr>
          <w:ins w:id="1656" w:author="Rama Olson" w:date="2017-09-12T23:25:00Z"/>
          <w:rPrChange w:id="1657" w:author="Rama Olson" w:date="2017-09-12T23:25:00Z">
            <w:rPr>
              <w:ins w:id="1658" w:author="Rama Olson" w:date="2017-09-12T23:25:00Z"/>
              <w:b/>
            </w:rPr>
          </w:rPrChange>
        </w:rPr>
        <w:pPrChange w:id="1659" w:author="Rama Olson" w:date="2017-09-12T23:28:00Z">
          <w:pPr>
            <w:pStyle w:val="HTMLPreformatted"/>
          </w:pPr>
        </w:pPrChange>
      </w:pPr>
      <w:ins w:id="1660" w:author="Rama Olson" w:date="2017-09-12T23:25:00Z">
        <w:r>
          <w:rPr>
            <w:b/>
          </w:rPr>
          <w:t>Set ‘mileage_cost’ = $3.50</w:t>
        </w:r>
      </w:ins>
    </w:p>
    <w:p w14:paraId="2BF73EE9" w14:textId="77777777" w:rsidR="00EE5D68" w:rsidRDefault="00EE5D68">
      <w:pPr>
        <w:pStyle w:val="ListParagraph"/>
        <w:ind w:left="900"/>
        <w:rPr>
          <w:ins w:id="1661" w:author="Rama Olson" w:date="2017-09-12T23:27:00Z"/>
          <w:b/>
        </w:rPr>
        <w:pPrChange w:id="1662" w:author="Rama Olson" w:date="2017-09-12T23:27:00Z">
          <w:pPr>
            <w:pStyle w:val="HTMLPreformatted"/>
          </w:pPr>
        </w:pPrChange>
      </w:pPr>
      <w:ins w:id="1663" w:author="Rama Olson" w:date="2017-09-12T23:25:00Z">
        <w:r>
          <w:rPr>
            <w:b/>
          </w:rPr>
          <w:t xml:space="preserve">Otherwise, </w:t>
        </w:r>
      </w:ins>
    </w:p>
    <w:p w14:paraId="35C049BB" w14:textId="0373FE21" w:rsidR="00EE5D68" w:rsidRPr="00EE5D68" w:rsidRDefault="00EE5D68">
      <w:pPr>
        <w:pStyle w:val="ListParagraph"/>
        <w:numPr>
          <w:ilvl w:val="1"/>
          <w:numId w:val="43"/>
        </w:numPr>
        <w:ind w:left="1620"/>
        <w:rPr>
          <w:ins w:id="1664" w:author="Rama Olson" w:date="2017-09-12T23:28:00Z"/>
          <w:rPrChange w:id="1665" w:author="Rama Olson" w:date="2017-09-12T23:28:00Z">
            <w:rPr>
              <w:ins w:id="1666" w:author="Rama Olson" w:date="2017-09-12T23:28:00Z"/>
              <w:b/>
            </w:rPr>
          </w:rPrChange>
        </w:rPr>
        <w:pPrChange w:id="1667" w:author="Rama Olson" w:date="2017-09-12T23:28:00Z">
          <w:pPr>
            <w:pStyle w:val="HTMLPreformatted"/>
          </w:pPr>
        </w:pPrChange>
      </w:pPr>
      <w:ins w:id="1668" w:author="Rama Olson" w:date="2017-09-12T23:25:00Z">
        <w:r>
          <w:rPr>
            <w:b/>
          </w:rPr>
          <w:t xml:space="preserve">set </w:t>
        </w:r>
      </w:ins>
      <w:ins w:id="1669" w:author="Rama Olson" w:date="2017-09-12T23:26:00Z">
        <w:r>
          <w:rPr>
            <w:b/>
          </w:rPr>
          <w:t>‘mileage_cost’ = $3.50 + [ int( 5 * ‘distance’</w:t>
        </w:r>
      </w:ins>
      <w:ins w:id="1670" w:author="Rama Olson" w:date="2017-09-12T23:27:00Z">
        <w:r>
          <w:rPr>
            <w:b/>
          </w:rPr>
          <w:t xml:space="preserve"> – 1 )] * $0.55.</w:t>
        </w:r>
      </w:ins>
    </w:p>
    <w:p w14:paraId="5EBAB21C" w14:textId="3CAF0681" w:rsidR="00EE5D68" w:rsidRPr="00EE5D68" w:rsidRDefault="00EE5D68">
      <w:pPr>
        <w:pStyle w:val="ListParagraph"/>
        <w:numPr>
          <w:ilvl w:val="1"/>
          <w:numId w:val="43"/>
        </w:numPr>
        <w:ind w:left="1620"/>
        <w:rPr>
          <w:ins w:id="1671" w:author="Rama Olson" w:date="2017-09-12T23:30:00Z"/>
          <w:rPrChange w:id="1672" w:author="Rama Olson" w:date="2017-09-12T23:30:00Z">
            <w:rPr>
              <w:ins w:id="1673" w:author="Rama Olson" w:date="2017-09-12T23:30:00Z"/>
              <w:b/>
            </w:rPr>
          </w:rPrChange>
        </w:rPr>
        <w:pPrChange w:id="1674" w:author="Rama Olson" w:date="2017-09-12T23:30:00Z">
          <w:pPr>
            <w:pStyle w:val="HTMLPreformatted"/>
          </w:pPr>
        </w:pPrChange>
      </w:pPr>
      <w:ins w:id="1675" w:author="Rama Olson" w:date="2017-09-12T23:28:00Z">
        <w:r>
          <w:rPr>
            <w:b/>
          </w:rPr>
          <w:t xml:space="preserve">Furthermore, if ( 5 * </w:t>
        </w:r>
      </w:ins>
      <w:ins w:id="1676" w:author="Rama Olson" w:date="2017-09-12T23:29:00Z">
        <w:r>
          <w:rPr>
            <w:b/>
          </w:rPr>
          <w:t xml:space="preserve">‘distance’ ) is greater than ( int( 5 * ‘distance’ ), then add $0.55 more to </w:t>
        </w:r>
      </w:ins>
      <w:ins w:id="1677" w:author="Rama Olson" w:date="2017-09-12T23:30:00Z">
        <w:r>
          <w:rPr>
            <w:b/>
          </w:rPr>
          <w:t>‘mileage_cost’.</w:t>
        </w:r>
      </w:ins>
    </w:p>
    <w:p w14:paraId="21996745" w14:textId="55E1DBDB" w:rsidR="00EE5D68" w:rsidRDefault="00EE5D68">
      <w:pPr>
        <w:ind w:left="900" w:hanging="360"/>
        <w:rPr>
          <w:ins w:id="1678" w:author="Rama Olson" w:date="2017-09-12T23:32:00Z"/>
        </w:rPr>
        <w:pPrChange w:id="1679" w:author="Rama Olson" w:date="2017-09-12T23:31:00Z">
          <w:pPr>
            <w:pStyle w:val="HTMLPreformatted"/>
          </w:pPr>
        </w:pPrChange>
      </w:pPr>
      <w:ins w:id="1680" w:author="Rama Olson" w:date="2017-09-12T23:31:00Z">
        <w:r>
          <w:t>2.</w:t>
        </w:r>
        <w:r>
          <w:tab/>
          <w:t>‘delay_cost</w:t>
        </w:r>
      </w:ins>
      <w:ins w:id="1681" w:author="Rama Olson" w:date="2017-09-12T23:32:00Z">
        <w:r>
          <w:t>’ = ( time – 5 * distance ) * $0.55.</w:t>
        </w:r>
      </w:ins>
    </w:p>
    <w:p w14:paraId="545EDA19" w14:textId="7B03CF9C" w:rsidR="00EE5D68" w:rsidRDefault="00EE5D68">
      <w:pPr>
        <w:ind w:left="900" w:hanging="360"/>
        <w:rPr>
          <w:ins w:id="1682" w:author="Rama Olson" w:date="2017-09-12T23:32:00Z"/>
        </w:rPr>
        <w:pPrChange w:id="1683" w:author="Rama Olson" w:date="2017-09-12T23:31:00Z">
          <w:pPr>
            <w:pStyle w:val="HTMLPreformatted"/>
          </w:pPr>
        </w:pPrChange>
      </w:pPr>
      <w:ins w:id="1684" w:author="Rama Olson" w:date="2017-09-12T23:32:00Z">
        <w:r>
          <w:t xml:space="preserve">3. </w:t>
        </w:r>
        <w:r>
          <w:tab/>
          <w:t>‘fare’ = ‘mileage_cost’ + ‘delay_cost’.</w:t>
        </w:r>
      </w:ins>
    </w:p>
    <w:p w14:paraId="52575279" w14:textId="77777777" w:rsidR="00EE5D68" w:rsidRDefault="00EE5D68">
      <w:pPr>
        <w:ind w:left="900" w:hanging="360"/>
        <w:rPr>
          <w:ins w:id="1685" w:author="Rama Olson" w:date="2017-09-12T23:36:00Z"/>
        </w:rPr>
        <w:pPrChange w:id="1686" w:author="Rama Olson" w:date="2017-09-12T23:31:00Z">
          <w:pPr>
            <w:pStyle w:val="HTMLPreformatted"/>
          </w:pPr>
        </w:pPrChange>
      </w:pPr>
    </w:p>
    <w:p w14:paraId="4DD8AF99" w14:textId="77777777" w:rsidR="00712EB3" w:rsidRDefault="00712EB3">
      <w:pPr>
        <w:ind w:left="900" w:hanging="360"/>
        <w:rPr>
          <w:ins w:id="1687" w:author="Rama Olson" w:date="2017-09-12T23:36:00Z"/>
        </w:rPr>
        <w:pPrChange w:id="1688" w:author="Rama Olson" w:date="2017-09-12T23:31:00Z">
          <w:pPr>
            <w:pStyle w:val="HTMLPreformatted"/>
          </w:pPr>
        </w:pPrChange>
      </w:pPr>
    </w:p>
    <w:p w14:paraId="6E924A06" w14:textId="229F9B0A" w:rsidR="00EE5D68" w:rsidRDefault="00EE5D68" w:rsidP="00EE5D68">
      <w:pPr>
        <w:rPr>
          <w:ins w:id="1689" w:author="Rama Olson" w:date="2017-09-12T23:34:00Z"/>
          <w:b/>
        </w:rPr>
      </w:pPr>
      <w:bookmarkStart w:id="1690" w:name="_GoBack"/>
      <w:bookmarkEnd w:id="1690"/>
      <w:ins w:id="1691" w:author="Rama Olson" w:date="2017-09-12T23:34:00Z">
        <w:r>
          <w:rPr>
            <w:b/>
          </w:rPr>
          <w:t xml:space="preserve">Solution to ER1.29:  Algorithm to calculate </w:t>
        </w:r>
      </w:ins>
      <w:ins w:id="1692" w:author="Rama Olson" w:date="2017-09-12T23:35:00Z">
        <w:r>
          <w:rPr>
            <w:b/>
          </w:rPr>
          <w:t>travel time with acceleration</w:t>
        </w:r>
      </w:ins>
      <w:ins w:id="1693" w:author="Rama Olson" w:date="2017-09-12T23:34:00Z">
        <w:r>
          <w:rPr>
            <w:b/>
          </w:rPr>
          <w:t>:</w:t>
        </w:r>
      </w:ins>
    </w:p>
    <w:p w14:paraId="7D2EBB7E" w14:textId="77777777" w:rsidR="00EE5D68" w:rsidRDefault="00EE5D68" w:rsidP="00EE5D68">
      <w:pPr>
        <w:rPr>
          <w:ins w:id="1694" w:author="Rama Olson" w:date="2017-09-12T23:34:00Z"/>
          <w:b/>
        </w:rPr>
      </w:pPr>
    </w:p>
    <w:p w14:paraId="04DBBF99" w14:textId="2586864E" w:rsidR="00EE5D68" w:rsidRDefault="00EE5D68" w:rsidP="00EE5D68">
      <w:pPr>
        <w:rPr>
          <w:ins w:id="1695" w:author="Rama Olson" w:date="2017-09-12T23:34:00Z"/>
          <w:b/>
        </w:rPr>
      </w:pPr>
      <w:ins w:id="1696" w:author="Rama Olson" w:date="2017-09-12T23:34:00Z">
        <w:r>
          <w:rPr>
            <w:b/>
          </w:rPr>
          <w:t>Given a ‘distance’ (in miles), and ‘</w:t>
        </w:r>
      </w:ins>
      <w:ins w:id="1697" w:author="Rama Olson" w:date="2017-09-12T23:36:00Z">
        <w:r w:rsidR="00712EB3">
          <w:rPr>
            <w:b/>
          </w:rPr>
          <w:t>velocity’</w:t>
        </w:r>
      </w:ins>
      <w:ins w:id="1698" w:author="Rama Olson" w:date="2017-09-12T23:34:00Z">
        <w:r w:rsidR="00712EB3">
          <w:rPr>
            <w:b/>
          </w:rPr>
          <w:t xml:space="preserve"> (in mph</w:t>
        </w:r>
        <w:r>
          <w:rPr>
            <w:b/>
          </w:rPr>
          <w:t>)</w:t>
        </w:r>
      </w:ins>
      <w:ins w:id="1699" w:author="Rama Olson" w:date="2017-09-12T23:37:00Z">
        <w:r w:rsidR="00712EB3">
          <w:rPr>
            <w:b/>
          </w:rPr>
          <w:t>, and a constant acceleration is given by how long it takes to reach 60 mph, t</w:t>
        </w:r>
        <w:r w:rsidR="00712EB3" w:rsidRPr="00712EB3">
          <w:rPr>
            <w:b/>
            <w:vertAlign w:val="subscript"/>
            <w:rPrChange w:id="1700" w:author="Rama Olson" w:date="2017-09-12T23:38:00Z">
              <w:rPr>
                <w:b/>
              </w:rPr>
            </w:rPrChange>
          </w:rPr>
          <w:t>60</w:t>
        </w:r>
      </w:ins>
      <w:ins w:id="1701" w:author="Rama Olson" w:date="2017-09-12T23:42:00Z">
        <w:r w:rsidR="00712EB3">
          <w:rPr>
            <w:b/>
            <w:vertAlign w:val="subscript"/>
          </w:rPr>
          <w:t xml:space="preserve"> </w:t>
        </w:r>
      </w:ins>
      <w:ins w:id="1702" w:author="Rama Olson" w:date="2017-09-12T23:43:00Z">
        <w:r w:rsidR="00712EB3">
          <w:rPr>
            <w:b/>
          </w:rPr>
          <w:t>(in seconds)</w:t>
        </w:r>
      </w:ins>
      <w:ins w:id="1703" w:author="Rama Olson" w:date="2017-09-12T23:34:00Z">
        <w:r>
          <w:rPr>
            <w:b/>
          </w:rPr>
          <w:t>:</w:t>
        </w:r>
      </w:ins>
    </w:p>
    <w:p w14:paraId="7D51F691" w14:textId="77777777" w:rsidR="00EE5D68" w:rsidRDefault="00EE5D68" w:rsidP="00EE5D68">
      <w:pPr>
        <w:rPr>
          <w:ins w:id="1704" w:author="Rama Olson" w:date="2017-09-12T23:34:00Z"/>
          <w:b/>
        </w:rPr>
      </w:pPr>
    </w:p>
    <w:p w14:paraId="5C4083D7" w14:textId="7721D910" w:rsidR="00EE5D68" w:rsidRDefault="00712EB3">
      <w:pPr>
        <w:pStyle w:val="ListParagraph"/>
        <w:numPr>
          <w:ilvl w:val="3"/>
          <w:numId w:val="43"/>
        </w:numPr>
        <w:ind w:left="900"/>
        <w:rPr>
          <w:ins w:id="1705" w:author="Rama Olson" w:date="2017-09-12T23:41:00Z"/>
        </w:rPr>
        <w:pPrChange w:id="1706" w:author="Rama Olson" w:date="2017-09-12T23:36:00Z">
          <w:pPr>
            <w:pStyle w:val="HTMLPreformatted"/>
          </w:pPr>
        </w:pPrChange>
      </w:pPr>
      <w:ins w:id="1707" w:author="Rama Olson" w:date="2017-09-12T23:38:00Z">
        <w:r>
          <w:t>The time it takes to accelerate up to ‘velocity’ is</w:t>
        </w:r>
      </w:ins>
      <w:ins w:id="1708" w:author="Rama Olson" w:date="2017-09-12T23:39:00Z">
        <w:r>
          <w:t>: t</w:t>
        </w:r>
        <w:r w:rsidRPr="00712EB3">
          <w:rPr>
            <w:vertAlign w:val="subscript"/>
          </w:rPr>
          <w:t>a</w:t>
        </w:r>
        <w:r>
          <w:t xml:space="preserve"> = ( </w:t>
        </w:r>
      </w:ins>
      <w:ins w:id="1709" w:author="Rama Olson" w:date="2017-09-12T23:40:00Z">
        <w:r>
          <w:t>‘velocity’ / 60 ) * t</w:t>
        </w:r>
        <w:r w:rsidRPr="00712EB3">
          <w:rPr>
            <w:vertAlign w:val="subscript"/>
            <w:rPrChange w:id="1710" w:author="Rama Olson" w:date="2017-09-12T23:41:00Z">
              <w:rPr/>
            </w:rPrChange>
          </w:rPr>
          <w:t>60</w:t>
        </w:r>
        <w:r>
          <w:t>.</w:t>
        </w:r>
      </w:ins>
    </w:p>
    <w:p w14:paraId="75BC7D23" w14:textId="2657A296" w:rsidR="00DD7A45" w:rsidRDefault="00F9154B">
      <w:pPr>
        <w:pStyle w:val="ListParagraph"/>
        <w:numPr>
          <w:ilvl w:val="3"/>
          <w:numId w:val="43"/>
        </w:numPr>
        <w:ind w:left="900"/>
        <w:rPr>
          <w:ins w:id="1711" w:author="Rama Olson" w:date="2017-09-14T17:00:00Z"/>
        </w:rPr>
        <w:pPrChange w:id="1712" w:author="Rama Olson" w:date="2017-09-14T16:59:00Z">
          <w:pPr>
            <w:pStyle w:val="HTMLPreformatted"/>
          </w:pPr>
        </w:pPrChange>
      </w:pPr>
      <w:ins w:id="1713" w:author="Rama Olson" w:date="2017-09-13T00:01:00Z">
        <w:r>
          <w:t xml:space="preserve">The distance travelled </w:t>
        </w:r>
      </w:ins>
      <w:ins w:id="1714" w:author="Rama Olson" w:date="2017-09-14T17:02:00Z">
        <w:r w:rsidR="00F170FB">
          <w:t xml:space="preserve">(in miles) </w:t>
        </w:r>
      </w:ins>
      <w:ins w:id="1715" w:author="Rama Olson" w:date="2017-09-13T00:01:00Z">
        <w:r>
          <w:t>while accelerat</w:t>
        </w:r>
        <w:r w:rsidR="00F170FB">
          <w:t>ing is:</w:t>
        </w:r>
      </w:ins>
      <w:ins w:id="1716" w:author="Rama Olson" w:date="2017-09-14T17:02:00Z">
        <w:r w:rsidR="00F170FB">
          <w:t xml:space="preserve">                                                         </w:t>
        </w:r>
      </w:ins>
      <w:ins w:id="1717" w:author="Rama Olson" w:date="2017-09-13T00:01:00Z">
        <w:r>
          <w:t xml:space="preserve">Da = </w:t>
        </w:r>
      </w:ins>
      <w:ins w:id="1718" w:author="Rama Olson" w:date="2017-09-14T17:00:00Z">
        <w:r w:rsidR="00F170FB">
          <w:t>(1/2)*(t</w:t>
        </w:r>
        <w:r w:rsidR="00F170FB" w:rsidRPr="00F170FB">
          <w:rPr>
            <w:vertAlign w:val="subscript"/>
            <w:rPrChange w:id="1719" w:author="Rama Olson" w:date="2017-09-14T17:01:00Z">
              <w:rPr/>
            </w:rPrChange>
          </w:rPr>
          <w:t>60</w:t>
        </w:r>
        <w:r w:rsidR="00F170FB">
          <w:t>/60mph)*(v</w:t>
        </w:r>
      </w:ins>
      <w:ins w:id="1720" w:author="Rama Olson" w:date="2017-09-14T17:01:00Z">
        <w:r w:rsidR="00F170FB">
          <w:t>elocity</w:t>
        </w:r>
      </w:ins>
      <w:ins w:id="1721" w:author="Rama Olson" w:date="2017-09-14T17:00:00Z">
        <w:r w:rsidR="00F170FB" w:rsidRPr="00F170FB">
          <w:rPr>
            <w:vertAlign w:val="superscript"/>
            <w:rPrChange w:id="1722" w:author="Rama Olson" w:date="2017-09-14T17:01:00Z">
              <w:rPr/>
            </w:rPrChange>
          </w:rPr>
          <w:t>2</w:t>
        </w:r>
        <w:r w:rsidR="00F170FB">
          <w:t>)/3600.</w:t>
        </w:r>
      </w:ins>
      <w:ins w:id="1723" w:author="Rama Olson" w:date="2017-09-14T17:03:00Z">
        <w:r w:rsidR="00F170FB">
          <w:t xml:space="preserve">  (note: there are both hours &amp; seconds being used.  Dividing by 3600 compensates for the mismatch in units.)</w:t>
        </w:r>
      </w:ins>
    </w:p>
    <w:p w14:paraId="3C92A660" w14:textId="17B12AFE" w:rsidR="00F170FB" w:rsidRDefault="00F170FB">
      <w:pPr>
        <w:pStyle w:val="ListParagraph"/>
        <w:numPr>
          <w:ilvl w:val="3"/>
          <w:numId w:val="43"/>
        </w:numPr>
        <w:ind w:left="900"/>
        <w:rPr>
          <w:ins w:id="1724" w:author="Rama Olson" w:date="2017-09-14T17:05:00Z"/>
        </w:rPr>
        <w:pPrChange w:id="1725" w:author="Rama Olson" w:date="2017-09-14T16:59:00Z">
          <w:pPr>
            <w:pStyle w:val="HTMLPreformatted"/>
          </w:pPr>
        </w:pPrChange>
      </w:pPr>
      <w:ins w:id="1726" w:author="Rama Olson" w:date="2017-09-14T17:03:00Z">
        <w:r>
          <w:t xml:space="preserve">The time it takes to finish the trip at the desired </w:t>
        </w:r>
      </w:ins>
      <w:ins w:id="1727" w:author="Rama Olson" w:date="2017-09-14T17:04:00Z">
        <w:r>
          <w:t>‘velocity’ is:                               t</w:t>
        </w:r>
        <w:r w:rsidRPr="00F170FB">
          <w:rPr>
            <w:vertAlign w:val="subscript"/>
            <w:rPrChange w:id="1728" w:author="Rama Olson" w:date="2017-09-14T17:04:00Z">
              <w:rPr/>
            </w:rPrChange>
          </w:rPr>
          <w:t>v</w:t>
        </w:r>
        <w:r>
          <w:t xml:space="preserve"> = (‘distance’ – D</w:t>
        </w:r>
        <w:r w:rsidRPr="00F170FB">
          <w:rPr>
            <w:vertAlign w:val="subscript"/>
            <w:rPrChange w:id="1729" w:author="Rama Olson" w:date="2017-09-14T17:04:00Z">
              <w:rPr/>
            </w:rPrChange>
          </w:rPr>
          <w:t>a</w:t>
        </w:r>
        <w:r>
          <w:t>) / ‘velocity’.</w:t>
        </w:r>
      </w:ins>
    </w:p>
    <w:p w14:paraId="02CB12DE" w14:textId="439F71CA" w:rsidR="00F170FB" w:rsidRDefault="00F170FB">
      <w:pPr>
        <w:pStyle w:val="ListParagraph"/>
        <w:numPr>
          <w:ilvl w:val="3"/>
          <w:numId w:val="43"/>
        </w:numPr>
        <w:ind w:left="900"/>
        <w:rPr>
          <w:ins w:id="1730" w:author="Rama Olson" w:date="2017-09-14T17:05:00Z"/>
        </w:rPr>
        <w:pPrChange w:id="1731" w:author="Rama Olson" w:date="2017-09-14T16:59:00Z">
          <w:pPr>
            <w:pStyle w:val="HTMLPreformatted"/>
          </w:pPr>
        </w:pPrChange>
      </w:pPr>
      <w:ins w:id="1732" w:author="Rama Olson" w:date="2017-09-14T17:05:00Z">
        <w:r>
          <w:t>The total time to complete the trip, t</w:t>
        </w:r>
        <w:r w:rsidRPr="00F170FB">
          <w:rPr>
            <w:vertAlign w:val="subscript"/>
            <w:rPrChange w:id="1733" w:author="Rama Olson" w:date="2017-09-14T17:05:00Z">
              <w:rPr/>
            </w:rPrChange>
          </w:rPr>
          <w:t>total</w:t>
        </w:r>
        <w:r>
          <w:t xml:space="preserve"> = t</w:t>
        </w:r>
        <w:r w:rsidRPr="00F170FB">
          <w:rPr>
            <w:vertAlign w:val="subscript"/>
            <w:rPrChange w:id="1734" w:author="Rama Olson" w:date="2017-09-14T17:05:00Z">
              <w:rPr/>
            </w:rPrChange>
          </w:rPr>
          <w:t>a</w:t>
        </w:r>
        <w:r>
          <w:t xml:space="preserve"> + t</w:t>
        </w:r>
        <w:r w:rsidRPr="00F170FB">
          <w:rPr>
            <w:vertAlign w:val="subscript"/>
            <w:rPrChange w:id="1735" w:author="Rama Olson" w:date="2017-09-14T17:05:00Z">
              <w:rPr/>
            </w:rPrChange>
          </w:rPr>
          <w:t>v</w:t>
        </w:r>
        <w:r>
          <w:t>.</w:t>
        </w:r>
      </w:ins>
    </w:p>
    <w:p w14:paraId="56DD337E" w14:textId="77777777" w:rsidR="00F170FB" w:rsidRDefault="00F170FB">
      <w:pPr>
        <w:rPr>
          <w:ins w:id="1736" w:author="Rama Olson" w:date="2017-09-14T17:05:00Z"/>
        </w:rPr>
        <w:pPrChange w:id="1737" w:author="Rama Olson" w:date="2017-09-14T17:05:00Z">
          <w:pPr>
            <w:pStyle w:val="HTMLPreformatted"/>
          </w:pPr>
        </w:pPrChange>
      </w:pPr>
    </w:p>
    <w:p w14:paraId="39C3055A" w14:textId="77777777" w:rsidR="00F170FB" w:rsidRDefault="00F170FB">
      <w:pPr>
        <w:rPr>
          <w:ins w:id="1738" w:author="Rama Olson" w:date="2017-09-14T17:05:00Z"/>
        </w:rPr>
        <w:pPrChange w:id="1739" w:author="Rama Olson" w:date="2017-09-14T17:05:00Z">
          <w:pPr>
            <w:pStyle w:val="HTMLPreformatted"/>
          </w:pPr>
        </w:pPrChange>
      </w:pPr>
    </w:p>
    <w:p w14:paraId="744864AF" w14:textId="3EA06EEB" w:rsidR="00F170FB" w:rsidRDefault="00F170FB" w:rsidP="00F170FB">
      <w:pPr>
        <w:rPr>
          <w:ins w:id="1740" w:author="Rama Olson" w:date="2017-09-14T17:06:00Z"/>
          <w:b/>
        </w:rPr>
      </w:pPr>
      <w:ins w:id="1741" w:author="Rama Olson" w:date="2017-09-14T17:06:00Z">
        <w:r>
          <w:rPr>
            <w:b/>
          </w:rPr>
          <w:t>Solution to ER1.30:  Algorithm to calculate the tire radius desired to cheat riders:</w:t>
        </w:r>
      </w:ins>
    </w:p>
    <w:p w14:paraId="184B7700" w14:textId="77777777" w:rsidR="00F170FB" w:rsidRDefault="00F170FB" w:rsidP="00F170FB">
      <w:pPr>
        <w:rPr>
          <w:ins w:id="1742" w:author="Rama Olson" w:date="2017-09-14T17:06:00Z"/>
          <w:b/>
        </w:rPr>
      </w:pPr>
    </w:p>
    <w:p w14:paraId="2221045B" w14:textId="1641E979" w:rsidR="00F170FB" w:rsidRDefault="00F170FB" w:rsidP="00F170FB">
      <w:pPr>
        <w:rPr>
          <w:ins w:id="1743" w:author="Rama Olson" w:date="2017-09-14T17:06:00Z"/>
          <w:b/>
        </w:rPr>
      </w:pPr>
      <w:ins w:id="1744" w:author="Rama Olson" w:date="2017-09-14T17:06:00Z">
        <w:r>
          <w:rPr>
            <w:b/>
          </w:rPr>
          <w:t>Given the true distance</w:t>
        </w:r>
      </w:ins>
      <w:ins w:id="1745" w:author="Rama Olson" w:date="2017-09-14T17:07:00Z">
        <w:r>
          <w:rPr>
            <w:b/>
          </w:rPr>
          <w:t>, x,</w:t>
        </w:r>
      </w:ins>
      <w:ins w:id="1746" w:author="Rama Olson" w:date="2017-09-14T17:06:00Z">
        <w:r>
          <w:rPr>
            <w:b/>
          </w:rPr>
          <w:t xml:space="preserve"> (in miles), </w:t>
        </w:r>
      </w:ins>
      <w:ins w:id="1747" w:author="Rama Olson" w:date="2017-09-14T17:08:00Z">
        <w:r>
          <w:rPr>
            <w:b/>
          </w:rPr>
          <w:t xml:space="preserve">the desired cheat distance, y, (also in miles), </w:t>
        </w:r>
      </w:ins>
      <w:ins w:id="1748" w:author="Rama Olson" w:date="2017-09-14T17:06:00Z">
        <w:r>
          <w:rPr>
            <w:b/>
          </w:rPr>
          <w:t>and the proper tire radius, R, (in inches):</w:t>
        </w:r>
      </w:ins>
    </w:p>
    <w:p w14:paraId="67B0EA3A" w14:textId="77777777" w:rsidR="00F170FB" w:rsidRDefault="00F170FB" w:rsidP="00F170FB">
      <w:pPr>
        <w:rPr>
          <w:ins w:id="1749" w:author="Rama Olson" w:date="2017-09-14T17:06:00Z"/>
          <w:b/>
        </w:rPr>
      </w:pPr>
    </w:p>
    <w:p w14:paraId="09B11149" w14:textId="5486811E" w:rsidR="00F170FB" w:rsidRDefault="006A4757">
      <w:pPr>
        <w:pStyle w:val="ListParagraph"/>
        <w:numPr>
          <w:ilvl w:val="0"/>
          <w:numId w:val="46"/>
        </w:numPr>
        <w:ind w:left="900"/>
        <w:rPr>
          <w:ins w:id="1750" w:author="Rama Olson" w:date="2017-09-14T17:09:00Z"/>
        </w:rPr>
        <w:pPrChange w:id="1751" w:author="Rama Olson" w:date="2017-09-14T17:09:00Z">
          <w:pPr>
            <w:pStyle w:val="HTMLPreformatted"/>
          </w:pPr>
        </w:pPrChange>
      </w:pPr>
      <w:ins w:id="1752" w:author="Rama Olson" w:date="2017-09-14T17:09:00Z">
        <w:r>
          <w:t>First, find the false number of rotations (with units, miles per inch):  faux_rotations = y / (2 * pi * R).</w:t>
        </w:r>
      </w:ins>
    </w:p>
    <w:p w14:paraId="0E28F688" w14:textId="6F16318B" w:rsidR="006A4757" w:rsidRDefault="006A4757">
      <w:pPr>
        <w:pStyle w:val="ListParagraph"/>
        <w:numPr>
          <w:ilvl w:val="0"/>
          <w:numId w:val="46"/>
        </w:numPr>
        <w:ind w:left="900"/>
        <w:rPr>
          <w:ins w:id="1753" w:author="Rama Olson" w:date="2017-09-14T17:11:00Z"/>
        </w:rPr>
        <w:pPrChange w:id="1754" w:author="Rama Olson" w:date="2017-09-14T17:09:00Z">
          <w:pPr>
            <w:pStyle w:val="HTMLPreformatted"/>
          </w:pPr>
        </w:pPrChange>
      </w:pPr>
      <w:ins w:id="1755" w:author="Rama Olson" w:date="2017-09-14T17:10:00Z">
        <w:r>
          <w:t xml:space="preserve">The cheat circumference would then be: </w:t>
        </w:r>
      </w:ins>
      <w:ins w:id="1756" w:author="Rama Olson" w:date="2017-09-14T17:11:00Z">
        <w:r>
          <w:t xml:space="preserve">                             </w:t>
        </w:r>
      </w:ins>
      <w:ins w:id="1757" w:author="Rama Olson" w:date="2017-09-14T17:10:00Z">
        <w:r>
          <w:t>cheat_circumference = x / faux_rotations.</w:t>
        </w:r>
      </w:ins>
    </w:p>
    <w:p w14:paraId="4177908A" w14:textId="784DF0E1" w:rsidR="006A4757" w:rsidRPr="00744224" w:rsidRDefault="006A4757">
      <w:pPr>
        <w:pStyle w:val="ListParagraph"/>
        <w:numPr>
          <w:ilvl w:val="0"/>
          <w:numId w:val="46"/>
        </w:numPr>
        <w:ind w:left="900"/>
        <w:pPrChange w:id="1758" w:author="Rama Olson" w:date="2017-09-14T17:09:00Z">
          <w:pPr>
            <w:pStyle w:val="HTMLPreformatted"/>
          </w:pPr>
        </w:pPrChange>
      </w:pPr>
      <w:ins w:id="1759" w:author="Rama Olson" w:date="2017-09-14T17:11:00Z">
        <w:r>
          <w:t>Which leads directly to the cheat radius:  cheat_radius = cheat_circumference / (2 * pi)</w:t>
        </w:r>
      </w:ins>
    </w:p>
    <w:sectPr w:rsidR="006A4757" w:rsidRPr="00744224" w:rsidSect="00061557">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4" w:author="Rama Olson" w:date="2017-06-14T14:09:00Z" w:initials="RO">
    <w:p w14:paraId="0D328303" w14:textId="77777777" w:rsidR="00E225E6" w:rsidRDefault="00E225E6">
      <w:pPr>
        <w:pStyle w:val="CommentText"/>
      </w:pPr>
      <w:r>
        <w:rPr>
          <w:rStyle w:val="CommentReference"/>
        </w:rPr>
        <w:annotationRef/>
      </w:r>
      <w:r>
        <w:t>This program also was originally missing parens on main.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32830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tempelGaramond-Roman">
    <w:altName w:val="StempelGaramond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D42B8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2E820A0"/>
    <w:lvl w:ilvl="0">
      <w:start w:val="1"/>
      <w:numFmt w:val="decimal"/>
      <w:lvlText w:val="%1."/>
      <w:lvlJc w:val="left"/>
      <w:pPr>
        <w:tabs>
          <w:tab w:val="num" w:pos="1800"/>
        </w:tabs>
        <w:ind w:left="1800" w:hanging="360"/>
      </w:pPr>
      <w:rPr>
        <w:rFonts w:cs="Times New Roman"/>
      </w:rPr>
    </w:lvl>
  </w:abstractNum>
  <w:abstractNum w:abstractNumId="2" w15:restartNumberingAfterBreak="0">
    <w:nsid w:val="FFFFFF7D"/>
    <w:multiLevelType w:val="singleLevel"/>
    <w:tmpl w:val="4164EB18"/>
    <w:lvl w:ilvl="0">
      <w:start w:val="1"/>
      <w:numFmt w:val="decimal"/>
      <w:lvlText w:val="%1."/>
      <w:lvlJc w:val="left"/>
      <w:pPr>
        <w:tabs>
          <w:tab w:val="num" w:pos="1440"/>
        </w:tabs>
        <w:ind w:left="1440" w:hanging="360"/>
      </w:pPr>
      <w:rPr>
        <w:rFonts w:cs="Times New Roman"/>
      </w:rPr>
    </w:lvl>
  </w:abstractNum>
  <w:abstractNum w:abstractNumId="3" w15:restartNumberingAfterBreak="0">
    <w:nsid w:val="FFFFFF7E"/>
    <w:multiLevelType w:val="singleLevel"/>
    <w:tmpl w:val="77A80388"/>
    <w:lvl w:ilvl="0">
      <w:start w:val="1"/>
      <w:numFmt w:val="decimal"/>
      <w:lvlText w:val="%1."/>
      <w:lvlJc w:val="left"/>
      <w:pPr>
        <w:tabs>
          <w:tab w:val="num" w:pos="1080"/>
        </w:tabs>
        <w:ind w:left="1080" w:hanging="360"/>
      </w:pPr>
      <w:rPr>
        <w:rFonts w:cs="Times New Roman"/>
      </w:rPr>
    </w:lvl>
  </w:abstractNum>
  <w:abstractNum w:abstractNumId="4" w15:restartNumberingAfterBreak="0">
    <w:nsid w:val="FFFFFF7F"/>
    <w:multiLevelType w:val="singleLevel"/>
    <w:tmpl w:val="F87071DC"/>
    <w:lvl w:ilvl="0">
      <w:start w:val="1"/>
      <w:numFmt w:val="decimal"/>
      <w:lvlText w:val="%1."/>
      <w:lvlJc w:val="left"/>
      <w:pPr>
        <w:tabs>
          <w:tab w:val="num" w:pos="720"/>
        </w:tabs>
        <w:ind w:left="720" w:hanging="360"/>
      </w:pPr>
      <w:rPr>
        <w:rFonts w:cs="Times New Roman"/>
      </w:rPr>
    </w:lvl>
  </w:abstractNum>
  <w:abstractNum w:abstractNumId="5" w15:restartNumberingAfterBreak="0">
    <w:nsid w:val="FFFFFF80"/>
    <w:multiLevelType w:val="singleLevel"/>
    <w:tmpl w:val="6E762A4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DAC7E8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5A4956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A7665CE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126AABD8"/>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CBD2D7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1703"/>
    <w:multiLevelType w:val="hybridMultilevel"/>
    <w:tmpl w:val="ECEC996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DA5409"/>
    <w:multiLevelType w:val="hybridMultilevel"/>
    <w:tmpl w:val="ECEC996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C7E62"/>
    <w:multiLevelType w:val="hybridMultilevel"/>
    <w:tmpl w:val="2C30A0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E009CD"/>
    <w:multiLevelType w:val="hybridMultilevel"/>
    <w:tmpl w:val="ECEC996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380EC1"/>
    <w:multiLevelType w:val="hybridMultilevel"/>
    <w:tmpl w:val="4EC07D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C81CB6"/>
    <w:multiLevelType w:val="hybridMultilevel"/>
    <w:tmpl w:val="39E0D88E"/>
    <w:lvl w:ilvl="0" w:tplc="5EAA2FA8">
      <w:start w:val="1"/>
      <w:numFmt w:val="decimal"/>
      <w:lvlText w:val="%1."/>
      <w:lvlJc w:val="left"/>
      <w:pPr>
        <w:tabs>
          <w:tab w:val="num" w:pos="1080"/>
        </w:tabs>
        <w:ind w:left="1080" w:hanging="360"/>
      </w:pPr>
      <w:rPr>
        <w:rFonts w:cs="Times New Roman"/>
      </w:rPr>
    </w:lvl>
    <w:lvl w:ilvl="1" w:tplc="00190409" w:tentative="1">
      <w:start w:val="1"/>
      <w:numFmt w:val="lowerLetter"/>
      <w:lvlText w:val="%2."/>
      <w:lvlJc w:val="left"/>
      <w:pPr>
        <w:tabs>
          <w:tab w:val="num" w:pos="1800"/>
        </w:tabs>
        <w:ind w:left="1800" w:hanging="360"/>
      </w:pPr>
      <w:rPr>
        <w:rFonts w:cs="Times New Roman"/>
      </w:rPr>
    </w:lvl>
    <w:lvl w:ilvl="2" w:tplc="001B0409" w:tentative="1">
      <w:start w:val="1"/>
      <w:numFmt w:val="lowerRoman"/>
      <w:lvlText w:val="%3."/>
      <w:lvlJc w:val="right"/>
      <w:pPr>
        <w:tabs>
          <w:tab w:val="num" w:pos="2520"/>
        </w:tabs>
        <w:ind w:left="2520" w:hanging="180"/>
      </w:pPr>
      <w:rPr>
        <w:rFonts w:cs="Times New Roman"/>
      </w:rPr>
    </w:lvl>
    <w:lvl w:ilvl="3" w:tplc="000F0409" w:tentative="1">
      <w:start w:val="1"/>
      <w:numFmt w:val="decimal"/>
      <w:lvlText w:val="%4."/>
      <w:lvlJc w:val="left"/>
      <w:pPr>
        <w:tabs>
          <w:tab w:val="num" w:pos="3240"/>
        </w:tabs>
        <w:ind w:left="3240" w:hanging="360"/>
      </w:pPr>
      <w:rPr>
        <w:rFonts w:cs="Times New Roman"/>
      </w:rPr>
    </w:lvl>
    <w:lvl w:ilvl="4" w:tplc="00190409" w:tentative="1">
      <w:start w:val="1"/>
      <w:numFmt w:val="lowerLetter"/>
      <w:lvlText w:val="%5."/>
      <w:lvlJc w:val="left"/>
      <w:pPr>
        <w:tabs>
          <w:tab w:val="num" w:pos="3960"/>
        </w:tabs>
        <w:ind w:left="3960" w:hanging="360"/>
      </w:pPr>
      <w:rPr>
        <w:rFonts w:cs="Times New Roman"/>
      </w:rPr>
    </w:lvl>
    <w:lvl w:ilvl="5" w:tplc="001B0409" w:tentative="1">
      <w:start w:val="1"/>
      <w:numFmt w:val="lowerRoman"/>
      <w:lvlText w:val="%6."/>
      <w:lvlJc w:val="right"/>
      <w:pPr>
        <w:tabs>
          <w:tab w:val="num" w:pos="4680"/>
        </w:tabs>
        <w:ind w:left="4680" w:hanging="180"/>
      </w:pPr>
      <w:rPr>
        <w:rFonts w:cs="Times New Roman"/>
      </w:rPr>
    </w:lvl>
    <w:lvl w:ilvl="6" w:tplc="000F0409" w:tentative="1">
      <w:start w:val="1"/>
      <w:numFmt w:val="decimal"/>
      <w:lvlText w:val="%7."/>
      <w:lvlJc w:val="left"/>
      <w:pPr>
        <w:tabs>
          <w:tab w:val="num" w:pos="5400"/>
        </w:tabs>
        <w:ind w:left="5400" w:hanging="360"/>
      </w:pPr>
      <w:rPr>
        <w:rFonts w:cs="Times New Roman"/>
      </w:rPr>
    </w:lvl>
    <w:lvl w:ilvl="7" w:tplc="00190409" w:tentative="1">
      <w:start w:val="1"/>
      <w:numFmt w:val="lowerLetter"/>
      <w:lvlText w:val="%8."/>
      <w:lvlJc w:val="left"/>
      <w:pPr>
        <w:tabs>
          <w:tab w:val="num" w:pos="6120"/>
        </w:tabs>
        <w:ind w:left="6120" w:hanging="360"/>
      </w:pPr>
      <w:rPr>
        <w:rFonts w:cs="Times New Roman"/>
      </w:rPr>
    </w:lvl>
    <w:lvl w:ilvl="8" w:tplc="001B0409" w:tentative="1">
      <w:start w:val="1"/>
      <w:numFmt w:val="lowerRoman"/>
      <w:lvlText w:val="%9."/>
      <w:lvlJc w:val="right"/>
      <w:pPr>
        <w:tabs>
          <w:tab w:val="num" w:pos="6840"/>
        </w:tabs>
        <w:ind w:left="6840" w:hanging="180"/>
      </w:pPr>
      <w:rPr>
        <w:rFonts w:cs="Times New Roman"/>
      </w:rPr>
    </w:lvl>
  </w:abstractNum>
  <w:abstractNum w:abstractNumId="17" w15:restartNumberingAfterBreak="0">
    <w:nsid w:val="38D33F0F"/>
    <w:multiLevelType w:val="hybridMultilevel"/>
    <w:tmpl w:val="EC7CEA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D5823"/>
    <w:multiLevelType w:val="hybridMultilevel"/>
    <w:tmpl w:val="10E458FC"/>
    <w:lvl w:ilvl="0" w:tplc="A96ECEEC">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DA351C"/>
    <w:multiLevelType w:val="hybridMultilevel"/>
    <w:tmpl w:val="4CAE227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15:restartNumberingAfterBreak="0">
    <w:nsid w:val="44E96B1D"/>
    <w:multiLevelType w:val="hybridMultilevel"/>
    <w:tmpl w:val="08B69886"/>
    <w:lvl w:ilvl="0" w:tplc="000F0409">
      <w:start w:val="1"/>
      <w:numFmt w:val="decimal"/>
      <w:lvlText w:val="%1."/>
      <w:lvlJc w:val="left"/>
      <w:pPr>
        <w:tabs>
          <w:tab w:val="num" w:pos="1080"/>
        </w:tabs>
        <w:ind w:left="1080" w:hanging="360"/>
      </w:pPr>
      <w:rPr>
        <w:rFonts w:cs="Times New Roman"/>
      </w:rPr>
    </w:lvl>
    <w:lvl w:ilvl="1" w:tplc="00190409" w:tentative="1">
      <w:start w:val="1"/>
      <w:numFmt w:val="lowerLetter"/>
      <w:lvlText w:val="%2."/>
      <w:lvlJc w:val="left"/>
      <w:pPr>
        <w:tabs>
          <w:tab w:val="num" w:pos="1800"/>
        </w:tabs>
        <w:ind w:left="1800" w:hanging="360"/>
      </w:pPr>
      <w:rPr>
        <w:rFonts w:cs="Times New Roman"/>
      </w:rPr>
    </w:lvl>
    <w:lvl w:ilvl="2" w:tplc="001B0409" w:tentative="1">
      <w:start w:val="1"/>
      <w:numFmt w:val="lowerRoman"/>
      <w:lvlText w:val="%3."/>
      <w:lvlJc w:val="right"/>
      <w:pPr>
        <w:tabs>
          <w:tab w:val="num" w:pos="2520"/>
        </w:tabs>
        <w:ind w:left="2520" w:hanging="180"/>
      </w:pPr>
      <w:rPr>
        <w:rFonts w:cs="Times New Roman"/>
      </w:rPr>
    </w:lvl>
    <w:lvl w:ilvl="3" w:tplc="000F0409" w:tentative="1">
      <w:start w:val="1"/>
      <w:numFmt w:val="decimal"/>
      <w:lvlText w:val="%4."/>
      <w:lvlJc w:val="left"/>
      <w:pPr>
        <w:tabs>
          <w:tab w:val="num" w:pos="3240"/>
        </w:tabs>
        <w:ind w:left="3240" w:hanging="360"/>
      </w:pPr>
      <w:rPr>
        <w:rFonts w:cs="Times New Roman"/>
      </w:rPr>
    </w:lvl>
    <w:lvl w:ilvl="4" w:tplc="00190409" w:tentative="1">
      <w:start w:val="1"/>
      <w:numFmt w:val="lowerLetter"/>
      <w:lvlText w:val="%5."/>
      <w:lvlJc w:val="left"/>
      <w:pPr>
        <w:tabs>
          <w:tab w:val="num" w:pos="3960"/>
        </w:tabs>
        <w:ind w:left="3960" w:hanging="360"/>
      </w:pPr>
      <w:rPr>
        <w:rFonts w:cs="Times New Roman"/>
      </w:rPr>
    </w:lvl>
    <w:lvl w:ilvl="5" w:tplc="001B0409" w:tentative="1">
      <w:start w:val="1"/>
      <w:numFmt w:val="lowerRoman"/>
      <w:lvlText w:val="%6."/>
      <w:lvlJc w:val="right"/>
      <w:pPr>
        <w:tabs>
          <w:tab w:val="num" w:pos="4680"/>
        </w:tabs>
        <w:ind w:left="4680" w:hanging="180"/>
      </w:pPr>
      <w:rPr>
        <w:rFonts w:cs="Times New Roman"/>
      </w:rPr>
    </w:lvl>
    <w:lvl w:ilvl="6" w:tplc="000F0409" w:tentative="1">
      <w:start w:val="1"/>
      <w:numFmt w:val="decimal"/>
      <w:lvlText w:val="%7."/>
      <w:lvlJc w:val="left"/>
      <w:pPr>
        <w:tabs>
          <w:tab w:val="num" w:pos="5400"/>
        </w:tabs>
        <w:ind w:left="5400" w:hanging="360"/>
      </w:pPr>
      <w:rPr>
        <w:rFonts w:cs="Times New Roman"/>
      </w:rPr>
    </w:lvl>
    <w:lvl w:ilvl="7" w:tplc="00190409" w:tentative="1">
      <w:start w:val="1"/>
      <w:numFmt w:val="lowerLetter"/>
      <w:lvlText w:val="%8."/>
      <w:lvlJc w:val="left"/>
      <w:pPr>
        <w:tabs>
          <w:tab w:val="num" w:pos="6120"/>
        </w:tabs>
        <w:ind w:left="6120" w:hanging="360"/>
      </w:pPr>
      <w:rPr>
        <w:rFonts w:cs="Times New Roman"/>
      </w:rPr>
    </w:lvl>
    <w:lvl w:ilvl="8" w:tplc="001B0409" w:tentative="1">
      <w:start w:val="1"/>
      <w:numFmt w:val="lowerRoman"/>
      <w:lvlText w:val="%9."/>
      <w:lvlJc w:val="right"/>
      <w:pPr>
        <w:tabs>
          <w:tab w:val="num" w:pos="6840"/>
        </w:tabs>
        <w:ind w:left="6840" w:hanging="180"/>
      </w:pPr>
      <w:rPr>
        <w:rFonts w:cs="Times New Roman"/>
      </w:rPr>
    </w:lvl>
  </w:abstractNum>
  <w:abstractNum w:abstractNumId="21" w15:restartNumberingAfterBreak="0">
    <w:nsid w:val="46C12BDF"/>
    <w:multiLevelType w:val="hybridMultilevel"/>
    <w:tmpl w:val="43C06B4A"/>
    <w:lvl w:ilvl="0" w:tplc="00150409">
      <w:start w:val="1"/>
      <w:numFmt w:val="upperLetter"/>
      <w:lvlText w:val="%1."/>
      <w:lvlJc w:val="left"/>
      <w:pPr>
        <w:tabs>
          <w:tab w:val="num" w:pos="1440"/>
        </w:tabs>
        <w:ind w:left="1440" w:hanging="360"/>
      </w:pPr>
      <w:rPr>
        <w:rFonts w:cs="Times New Roman"/>
      </w:rPr>
    </w:lvl>
    <w:lvl w:ilvl="1" w:tplc="00190409" w:tentative="1">
      <w:start w:val="1"/>
      <w:numFmt w:val="lowerLetter"/>
      <w:lvlText w:val="%2."/>
      <w:lvlJc w:val="left"/>
      <w:pPr>
        <w:tabs>
          <w:tab w:val="num" w:pos="2160"/>
        </w:tabs>
        <w:ind w:left="2160" w:hanging="360"/>
      </w:pPr>
      <w:rPr>
        <w:rFonts w:cs="Times New Roman"/>
      </w:rPr>
    </w:lvl>
    <w:lvl w:ilvl="2" w:tplc="001B0409" w:tentative="1">
      <w:start w:val="1"/>
      <w:numFmt w:val="lowerRoman"/>
      <w:lvlText w:val="%3."/>
      <w:lvlJc w:val="right"/>
      <w:pPr>
        <w:tabs>
          <w:tab w:val="num" w:pos="2880"/>
        </w:tabs>
        <w:ind w:left="2880" w:hanging="180"/>
      </w:pPr>
      <w:rPr>
        <w:rFonts w:cs="Times New Roman"/>
      </w:rPr>
    </w:lvl>
    <w:lvl w:ilvl="3" w:tplc="000F0409" w:tentative="1">
      <w:start w:val="1"/>
      <w:numFmt w:val="decimal"/>
      <w:lvlText w:val="%4."/>
      <w:lvlJc w:val="left"/>
      <w:pPr>
        <w:tabs>
          <w:tab w:val="num" w:pos="3600"/>
        </w:tabs>
        <w:ind w:left="3600" w:hanging="360"/>
      </w:pPr>
      <w:rPr>
        <w:rFonts w:cs="Times New Roman"/>
      </w:rPr>
    </w:lvl>
    <w:lvl w:ilvl="4" w:tplc="00190409" w:tentative="1">
      <w:start w:val="1"/>
      <w:numFmt w:val="lowerLetter"/>
      <w:lvlText w:val="%5."/>
      <w:lvlJc w:val="left"/>
      <w:pPr>
        <w:tabs>
          <w:tab w:val="num" w:pos="4320"/>
        </w:tabs>
        <w:ind w:left="4320" w:hanging="360"/>
      </w:pPr>
      <w:rPr>
        <w:rFonts w:cs="Times New Roman"/>
      </w:rPr>
    </w:lvl>
    <w:lvl w:ilvl="5" w:tplc="001B0409" w:tentative="1">
      <w:start w:val="1"/>
      <w:numFmt w:val="lowerRoman"/>
      <w:lvlText w:val="%6."/>
      <w:lvlJc w:val="right"/>
      <w:pPr>
        <w:tabs>
          <w:tab w:val="num" w:pos="5040"/>
        </w:tabs>
        <w:ind w:left="5040" w:hanging="180"/>
      </w:pPr>
      <w:rPr>
        <w:rFonts w:cs="Times New Roman"/>
      </w:rPr>
    </w:lvl>
    <w:lvl w:ilvl="6" w:tplc="000F0409" w:tentative="1">
      <w:start w:val="1"/>
      <w:numFmt w:val="decimal"/>
      <w:lvlText w:val="%7."/>
      <w:lvlJc w:val="left"/>
      <w:pPr>
        <w:tabs>
          <w:tab w:val="num" w:pos="5760"/>
        </w:tabs>
        <w:ind w:left="5760" w:hanging="360"/>
      </w:pPr>
      <w:rPr>
        <w:rFonts w:cs="Times New Roman"/>
      </w:rPr>
    </w:lvl>
    <w:lvl w:ilvl="7" w:tplc="00190409" w:tentative="1">
      <w:start w:val="1"/>
      <w:numFmt w:val="lowerLetter"/>
      <w:lvlText w:val="%8."/>
      <w:lvlJc w:val="left"/>
      <w:pPr>
        <w:tabs>
          <w:tab w:val="num" w:pos="6480"/>
        </w:tabs>
        <w:ind w:left="6480" w:hanging="360"/>
      </w:pPr>
      <w:rPr>
        <w:rFonts w:cs="Times New Roman"/>
      </w:rPr>
    </w:lvl>
    <w:lvl w:ilvl="8" w:tplc="001B0409" w:tentative="1">
      <w:start w:val="1"/>
      <w:numFmt w:val="lowerRoman"/>
      <w:lvlText w:val="%9."/>
      <w:lvlJc w:val="right"/>
      <w:pPr>
        <w:tabs>
          <w:tab w:val="num" w:pos="7200"/>
        </w:tabs>
        <w:ind w:left="7200" w:hanging="180"/>
      </w:pPr>
      <w:rPr>
        <w:rFonts w:cs="Times New Roman"/>
      </w:rPr>
    </w:lvl>
  </w:abstractNum>
  <w:abstractNum w:abstractNumId="22" w15:restartNumberingAfterBreak="0">
    <w:nsid w:val="47635E3D"/>
    <w:multiLevelType w:val="hybridMultilevel"/>
    <w:tmpl w:val="4830DD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5C0F9F"/>
    <w:multiLevelType w:val="hybridMultilevel"/>
    <w:tmpl w:val="D4A2C6C2"/>
    <w:lvl w:ilvl="0" w:tplc="00150409">
      <w:start w:val="1"/>
      <w:numFmt w:val="upperLetter"/>
      <w:lvlText w:val="%1."/>
      <w:lvlJc w:val="left"/>
      <w:pPr>
        <w:tabs>
          <w:tab w:val="num" w:pos="1440"/>
        </w:tabs>
        <w:ind w:left="1440" w:hanging="360"/>
      </w:pPr>
      <w:rPr>
        <w:rFonts w:cs="Times New Roman"/>
      </w:rPr>
    </w:lvl>
    <w:lvl w:ilvl="1" w:tplc="00190409" w:tentative="1">
      <w:start w:val="1"/>
      <w:numFmt w:val="lowerLetter"/>
      <w:lvlText w:val="%2."/>
      <w:lvlJc w:val="left"/>
      <w:pPr>
        <w:tabs>
          <w:tab w:val="num" w:pos="2160"/>
        </w:tabs>
        <w:ind w:left="2160" w:hanging="360"/>
      </w:pPr>
      <w:rPr>
        <w:rFonts w:cs="Times New Roman"/>
      </w:rPr>
    </w:lvl>
    <w:lvl w:ilvl="2" w:tplc="001B0409" w:tentative="1">
      <w:start w:val="1"/>
      <w:numFmt w:val="lowerRoman"/>
      <w:lvlText w:val="%3."/>
      <w:lvlJc w:val="right"/>
      <w:pPr>
        <w:tabs>
          <w:tab w:val="num" w:pos="2880"/>
        </w:tabs>
        <w:ind w:left="2880" w:hanging="180"/>
      </w:pPr>
      <w:rPr>
        <w:rFonts w:cs="Times New Roman"/>
      </w:rPr>
    </w:lvl>
    <w:lvl w:ilvl="3" w:tplc="000F0409" w:tentative="1">
      <w:start w:val="1"/>
      <w:numFmt w:val="decimal"/>
      <w:lvlText w:val="%4."/>
      <w:lvlJc w:val="left"/>
      <w:pPr>
        <w:tabs>
          <w:tab w:val="num" w:pos="3600"/>
        </w:tabs>
        <w:ind w:left="3600" w:hanging="360"/>
      </w:pPr>
      <w:rPr>
        <w:rFonts w:cs="Times New Roman"/>
      </w:rPr>
    </w:lvl>
    <w:lvl w:ilvl="4" w:tplc="00190409" w:tentative="1">
      <w:start w:val="1"/>
      <w:numFmt w:val="lowerLetter"/>
      <w:lvlText w:val="%5."/>
      <w:lvlJc w:val="left"/>
      <w:pPr>
        <w:tabs>
          <w:tab w:val="num" w:pos="4320"/>
        </w:tabs>
        <w:ind w:left="4320" w:hanging="360"/>
      </w:pPr>
      <w:rPr>
        <w:rFonts w:cs="Times New Roman"/>
      </w:rPr>
    </w:lvl>
    <w:lvl w:ilvl="5" w:tplc="001B0409" w:tentative="1">
      <w:start w:val="1"/>
      <w:numFmt w:val="lowerRoman"/>
      <w:lvlText w:val="%6."/>
      <w:lvlJc w:val="right"/>
      <w:pPr>
        <w:tabs>
          <w:tab w:val="num" w:pos="5040"/>
        </w:tabs>
        <w:ind w:left="5040" w:hanging="180"/>
      </w:pPr>
      <w:rPr>
        <w:rFonts w:cs="Times New Roman"/>
      </w:rPr>
    </w:lvl>
    <w:lvl w:ilvl="6" w:tplc="000F0409" w:tentative="1">
      <w:start w:val="1"/>
      <w:numFmt w:val="decimal"/>
      <w:lvlText w:val="%7."/>
      <w:lvlJc w:val="left"/>
      <w:pPr>
        <w:tabs>
          <w:tab w:val="num" w:pos="5760"/>
        </w:tabs>
        <w:ind w:left="5760" w:hanging="360"/>
      </w:pPr>
      <w:rPr>
        <w:rFonts w:cs="Times New Roman"/>
      </w:rPr>
    </w:lvl>
    <w:lvl w:ilvl="7" w:tplc="00190409" w:tentative="1">
      <w:start w:val="1"/>
      <w:numFmt w:val="lowerLetter"/>
      <w:lvlText w:val="%8."/>
      <w:lvlJc w:val="left"/>
      <w:pPr>
        <w:tabs>
          <w:tab w:val="num" w:pos="6480"/>
        </w:tabs>
        <w:ind w:left="6480" w:hanging="360"/>
      </w:pPr>
      <w:rPr>
        <w:rFonts w:cs="Times New Roman"/>
      </w:rPr>
    </w:lvl>
    <w:lvl w:ilvl="8" w:tplc="001B0409" w:tentative="1">
      <w:start w:val="1"/>
      <w:numFmt w:val="lowerRoman"/>
      <w:lvlText w:val="%9."/>
      <w:lvlJc w:val="right"/>
      <w:pPr>
        <w:tabs>
          <w:tab w:val="num" w:pos="7200"/>
        </w:tabs>
        <w:ind w:left="7200" w:hanging="180"/>
      </w:pPr>
      <w:rPr>
        <w:rFonts w:cs="Times New Roman"/>
      </w:rPr>
    </w:lvl>
  </w:abstractNum>
  <w:abstractNum w:abstractNumId="24" w15:restartNumberingAfterBreak="0">
    <w:nsid w:val="49A468A7"/>
    <w:multiLevelType w:val="hybridMultilevel"/>
    <w:tmpl w:val="1818CC78"/>
    <w:lvl w:ilvl="0" w:tplc="0409000F">
      <w:start w:val="2"/>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A317AFE"/>
    <w:multiLevelType w:val="hybridMultilevel"/>
    <w:tmpl w:val="CF103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2E612F"/>
    <w:multiLevelType w:val="hybridMultilevel"/>
    <w:tmpl w:val="B4EE8AE4"/>
    <w:lvl w:ilvl="0" w:tplc="CDC03384">
      <w:start w:val="1"/>
      <w:numFmt w:val="decimal"/>
      <w:lvlText w:val="%1."/>
      <w:lvlJc w:val="left"/>
      <w:pPr>
        <w:tabs>
          <w:tab w:val="num" w:pos="1080"/>
        </w:tabs>
        <w:ind w:left="1080" w:hanging="36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7" w15:restartNumberingAfterBreak="0">
    <w:nsid w:val="51737EEE"/>
    <w:multiLevelType w:val="hybridMultilevel"/>
    <w:tmpl w:val="232478B4"/>
    <w:lvl w:ilvl="0" w:tplc="00150409">
      <w:start w:val="1"/>
      <w:numFmt w:val="upperLetter"/>
      <w:lvlText w:val="%1."/>
      <w:lvlJc w:val="left"/>
      <w:pPr>
        <w:tabs>
          <w:tab w:val="num" w:pos="1440"/>
        </w:tabs>
        <w:ind w:left="1440" w:hanging="360"/>
      </w:pPr>
      <w:rPr>
        <w:rFonts w:cs="Times New Roman"/>
      </w:rPr>
    </w:lvl>
    <w:lvl w:ilvl="1" w:tplc="00190409" w:tentative="1">
      <w:start w:val="1"/>
      <w:numFmt w:val="lowerLetter"/>
      <w:lvlText w:val="%2."/>
      <w:lvlJc w:val="left"/>
      <w:pPr>
        <w:tabs>
          <w:tab w:val="num" w:pos="2160"/>
        </w:tabs>
        <w:ind w:left="2160" w:hanging="360"/>
      </w:pPr>
      <w:rPr>
        <w:rFonts w:cs="Times New Roman"/>
      </w:rPr>
    </w:lvl>
    <w:lvl w:ilvl="2" w:tplc="001B0409" w:tentative="1">
      <w:start w:val="1"/>
      <w:numFmt w:val="lowerRoman"/>
      <w:lvlText w:val="%3."/>
      <w:lvlJc w:val="right"/>
      <w:pPr>
        <w:tabs>
          <w:tab w:val="num" w:pos="2880"/>
        </w:tabs>
        <w:ind w:left="2880" w:hanging="180"/>
      </w:pPr>
      <w:rPr>
        <w:rFonts w:cs="Times New Roman"/>
      </w:rPr>
    </w:lvl>
    <w:lvl w:ilvl="3" w:tplc="000F0409" w:tentative="1">
      <w:start w:val="1"/>
      <w:numFmt w:val="decimal"/>
      <w:lvlText w:val="%4."/>
      <w:lvlJc w:val="left"/>
      <w:pPr>
        <w:tabs>
          <w:tab w:val="num" w:pos="3600"/>
        </w:tabs>
        <w:ind w:left="3600" w:hanging="360"/>
      </w:pPr>
      <w:rPr>
        <w:rFonts w:cs="Times New Roman"/>
      </w:rPr>
    </w:lvl>
    <w:lvl w:ilvl="4" w:tplc="00190409" w:tentative="1">
      <w:start w:val="1"/>
      <w:numFmt w:val="lowerLetter"/>
      <w:lvlText w:val="%5."/>
      <w:lvlJc w:val="left"/>
      <w:pPr>
        <w:tabs>
          <w:tab w:val="num" w:pos="4320"/>
        </w:tabs>
        <w:ind w:left="4320" w:hanging="360"/>
      </w:pPr>
      <w:rPr>
        <w:rFonts w:cs="Times New Roman"/>
      </w:rPr>
    </w:lvl>
    <w:lvl w:ilvl="5" w:tplc="001B0409" w:tentative="1">
      <w:start w:val="1"/>
      <w:numFmt w:val="lowerRoman"/>
      <w:lvlText w:val="%6."/>
      <w:lvlJc w:val="right"/>
      <w:pPr>
        <w:tabs>
          <w:tab w:val="num" w:pos="5040"/>
        </w:tabs>
        <w:ind w:left="5040" w:hanging="180"/>
      </w:pPr>
      <w:rPr>
        <w:rFonts w:cs="Times New Roman"/>
      </w:rPr>
    </w:lvl>
    <w:lvl w:ilvl="6" w:tplc="000F0409" w:tentative="1">
      <w:start w:val="1"/>
      <w:numFmt w:val="decimal"/>
      <w:lvlText w:val="%7."/>
      <w:lvlJc w:val="left"/>
      <w:pPr>
        <w:tabs>
          <w:tab w:val="num" w:pos="5760"/>
        </w:tabs>
        <w:ind w:left="5760" w:hanging="360"/>
      </w:pPr>
      <w:rPr>
        <w:rFonts w:cs="Times New Roman"/>
      </w:rPr>
    </w:lvl>
    <w:lvl w:ilvl="7" w:tplc="00190409" w:tentative="1">
      <w:start w:val="1"/>
      <w:numFmt w:val="lowerLetter"/>
      <w:lvlText w:val="%8."/>
      <w:lvlJc w:val="left"/>
      <w:pPr>
        <w:tabs>
          <w:tab w:val="num" w:pos="6480"/>
        </w:tabs>
        <w:ind w:left="6480" w:hanging="360"/>
      </w:pPr>
      <w:rPr>
        <w:rFonts w:cs="Times New Roman"/>
      </w:rPr>
    </w:lvl>
    <w:lvl w:ilvl="8" w:tplc="001B0409" w:tentative="1">
      <w:start w:val="1"/>
      <w:numFmt w:val="lowerRoman"/>
      <w:lvlText w:val="%9."/>
      <w:lvlJc w:val="right"/>
      <w:pPr>
        <w:tabs>
          <w:tab w:val="num" w:pos="7200"/>
        </w:tabs>
        <w:ind w:left="7200" w:hanging="180"/>
      </w:pPr>
      <w:rPr>
        <w:rFonts w:cs="Times New Roman"/>
      </w:rPr>
    </w:lvl>
  </w:abstractNum>
  <w:abstractNum w:abstractNumId="28" w15:restartNumberingAfterBreak="0">
    <w:nsid w:val="51F84C04"/>
    <w:multiLevelType w:val="hybridMultilevel"/>
    <w:tmpl w:val="F2705CF0"/>
    <w:lvl w:ilvl="0" w:tplc="0409000F">
      <w:start w:val="2"/>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58DD5B92"/>
    <w:multiLevelType w:val="hybridMultilevel"/>
    <w:tmpl w:val="4FC80F42"/>
    <w:lvl w:ilvl="0" w:tplc="76DA6BFE">
      <w:start w:val="2"/>
      <w:numFmt w:val="decimal"/>
      <w:lvlText w:val="%1."/>
      <w:lvlJc w:val="left"/>
      <w:pPr>
        <w:tabs>
          <w:tab w:val="num" w:pos="1080"/>
        </w:tabs>
        <w:ind w:left="1080" w:hanging="360"/>
      </w:pPr>
      <w:rPr>
        <w:rFonts w:cs="Times New Roman" w:hint="default"/>
      </w:rPr>
    </w:lvl>
    <w:lvl w:ilvl="1" w:tplc="000F0409">
      <w:start w:val="1"/>
      <w:numFmt w:val="decimal"/>
      <w:lvlText w:val="%2."/>
      <w:lvlJc w:val="left"/>
      <w:pPr>
        <w:tabs>
          <w:tab w:val="num" w:pos="1440"/>
        </w:tabs>
        <w:ind w:left="1440" w:hanging="360"/>
      </w:pPr>
      <w:rPr>
        <w:rFonts w:cs="Times New Roman" w:hint="default"/>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B83D9B"/>
    <w:multiLevelType w:val="hybridMultilevel"/>
    <w:tmpl w:val="6980DC22"/>
    <w:lvl w:ilvl="0" w:tplc="CDC03384">
      <w:start w:val="1"/>
      <w:numFmt w:val="decimal"/>
      <w:lvlText w:val="%1."/>
      <w:lvlJc w:val="left"/>
      <w:pPr>
        <w:tabs>
          <w:tab w:val="num" w:pos="1080"/>
        </w:tabs>
        <w:ind w:left="1080" w:hanging="36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31" w15:restartNumberingAfterBreak="0">
    <w:nsid w:val="5B00628A"/>
    <w:multiLevelType w:val="hybridMultilevel"/>
    <w:tmpl w:val="6B644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7B4522"/>
    <w:multiLevelType w:val="hybridMultilevel"/>
    <w:tmpl w:val="F416B476"/>
    <w:lvl w:ilvl="0" w:tplc="CDC03384">
      <w:start w:val="1"/>
      <w:numFmt w:val="decimal"/>
      <w:lvlText w:val="%1."/>
      <w:lvlJc w:val="left"/>
      <w:pPr>
        <w:tabs>
          <w:tab w:val="num" w:pos="1080"/>
        </w:tabs>
        <w:ind w:left="1080" w:hanging="360"/>
      </w:pPr>
      <w:rPr>
        <w:rFonts w:cs="Times New Roman"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33" w15:restartNumberingAfterBreak="0">
    <w:nsid w:val="5C2B2684"/>
    <w:multiLevelType w:val="hybridMultilevel"/>
    <w:tmpl w:val="8C726136"/>
    <w:lvl w:ilvl="0" w:tplc="00150409">
      <w:start w:val="1"/>
      <w:numFmt w:val="upperLetter"/>
      <w:lvlText w:val="%1."/>
      <w:lvlJc w:val="left"/>
      <w:pPr>
        <w:tabs>
          <w:tab w:val="num" w:pos="1440"/>
        </w:tabs>
        <w:ind w:left="1440" w:hanging="360"/>
      </w:pPr>
      <w:rPr>
        <w:rFonts w:cs="Times New Roman"/>
      </w:rPr>
    </w:lvl>
    <w:lvl w:ilvl="1" w:tplc="00190409" w:tentative="1">
      <w:start w:val="1"/>
      <w:numFmt w:val="lowerLetter"/>
      <w:lvlText w:val="%2."/>
      <w:lvlJc w:val="left"/>
      <w:pPr>
        <w:tabs>
          <w:tab w:val="num" w:pos="2160"/>
        </w:tabs>
        <w:ind w:left="2160" w:hanging="360"/>
      </w:pPr>
      <w:rPr>
        <w:rFonts w:cs="Times New Roman"/>
      </w:rPr>
    </w:lvl>
    <w:lvl w:ilvl="2" w:tplc="001B0409" w:tentative="1">
      <w:start w:val="1"/>
      <w:numFmt w:val="lowerRoman"/>
      <w:lvlText w:val="%3."/>
      <w:lvlJc w:val="right"/>
      <w:pPr>
        <w:tabs>
          <w:tab w:val="num" w:pos="2880"/>
        </w:tabs>
        <w:ind w:left="2880" w:hanging="180"/>
      </w:pPr>
      <w:rPr>
        <w:rFonts w:cs="Times New Roman"/>
      </w:rPr>
    </w:lvl>
    <w:lvl w:ilvl="3" w:tplc="000F0409" w:tentative="1">
      <w:start w:val="1"/>
      <w:numFmt w:val="decimal"/>
      <w:lvlText w:val="%4."/>
      <w:lvlJc w:val="left"/>
      <w:pPr>
        <w:tabs>
          <w:tab w:val="num" w:pos="3600"/>
        </w:tabs>
        <w:ind w:left="3600" w:hanging="360"/>
      </w:pPr>
      <w:rPr>
        <w:rFonts w:cs="Times New Roman"/>
      </w:rPr>
    </w:lvl>
    <w:lvl w:ilvl="4" w:tplc="00190409" w:tentative="1">
      <w:start w:val="1"/>
      <w:numFmt w:val="lowerLetter"/>
      <w:lvlText w:val="%5."/>
      <w:lvlJc w:val="left"/>
      <w:pPr>
        <w:tabs>
          <w:tab w:val="num" w:pos="4320"/>
        </w:tabs>
        <w:ind w:left="4320" w:hanging="360"/>
      </w:pPr>
      <w:rPr>
        <w:rFonts w:cs="Times New Roman"/>
      </w:rPr>
    </w:lvl>
    <w:lvl w:ilvl="5" w:tplc="001B0409" w:tentative="1">
      <w:start w:val="1"/>
      <w:numFmt w:val="lowerRoman"/>
      <w:lvlText w:val="%6."/>
      <w:lvlJc w:val="right"/>
      <w:pPr>
        <w:tabs>
          <w:tab w:val="num" w:pos="5040"/>
        </w:tabs>
        <w:ind w:left="5040" w:hanging="180"/>
      </w:pPr>
      <w:rPr>
        <w:rFonts w:cs="Times New Roman"/>
      </w:rPr>
    </w:lvl>
    <w:lvl w:ilvl="6" w:tplc="000F0409" w:tentative="1">
      <w:start w:val="1"/>
      <w:numFmt w:val="decimal"/>
      <w:lvlText w:val="%7."/>
      <w:lvlJc w:val="left"/>
      <w:pPr>
        <w:tabs>
          <w:tab w:val="num" w:pos="5760"/>
        </w:tabs>
        <w:ind w:left="5760" w:hanging="360"/>
      </w:pPr>
      <w:rPr>
        <w:rFonts w:cs="Times New Roman"/>
      </w:rPr>
    </w:lvl>
    <w:lvl w:ilvl="7" w:tplc="00190409" w:tentative="1">
      <w:start w:val="1"/>
      <w:numFmt w:val="lowerLetter"/>
      <w:lvlText w:val="%8."/>
      <w:lvlJc w:val="left"/>
      <w:pPr>
        <w:tabs>
          <w:tab w:val="num" w:pos="6480"/>
        </w:tabs>
        <w:ind w:left="6480" w:hanging="360"/>
      </w:pPr>
      <w:rPr>
        <w:rFonts w:cs="Times New Roman"/>
      </w:rPr>
    </w:lvl>
    <w:lvl w:ilvl="8" w:tplc="001B0409" w:tentative="1">
      <w:start w:val="1"/>
      <w:numFmt w:val="lowerRoman"/>
      <w:lvlText w:val="%9."/>
      <w:lvlJc w:val="right"/>
      <w:pPr>
        <w:tabs>
          <w:tab w:val="num" w:pos="7200"/>
        </w:tabs>
        <w:ind w:left="7200" w:hanging="180"/>
      </w:pPr>
      <w:rPr>
        <w:rFonts w:cs="Times New Roman"/>
      </w:rPr>
    </w:lvl>
  </w:abstractNum>
  <w:abstractNum w:abstractNumId="34" w15:restartNumberingAfterBreak="0">
    <w:nsid w:val="60573189"/>
    <w:multiLevelType w:val="hybridMultilevel"/>
    <w:tmpl w:val="B1742BB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BB613A"/>
    <w:multiLevelType w:val="hybridMultilevel"/>
    <w:tmpl w:val="7AF0B044"/>
    <w:lvl w:ilvl="0" w:tplc="0409000F">
      <w:start w:val="2"/>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7C5BB2"/>
    <w:multiLevelType w:val="hybridMultilevel"/>
    <w:tmpl w:val="ECEC996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804A6E"/>
    <w:multiLevelType w:val="hybridMultilevel"/>
    <w:tmpl w:val="448AF5A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9E4BD0"/>
    <w:multiLevelType w:val="hybridMultilevel"/>
    <w:tmpl w:val="C9E2664A"/>
    <w:lvl w:ilvl="0" w:tplc="000F0409">
      <w:start w:val="1"/>
      <w:numFmt w:val="decimal"/>
      <w:lvlText w:val="%1."/>
      <w:lvlJc w:val="left"/>
      <w:pPr>
        <w:tabs>
          <w:tab w:val="num" w:pos="1080"/>
        </w:tabs>
        <w:ind w:left="1080" w:hanging="360"/>
      </w:pPr>
      <w:rPr>
        <w:rFonts w:cs="Times New Roman"/>
      </w:rPr>
    </w:lvl>
    <w:lvl w:ilvl="1" w:tplc="00190409">
      <w:start w:val="1"/>
      <w:numFmt w:val="lowerLetter"/>
      <w:lvlText w:val="%2."/>
      <w:lvlJc w:val="left"/>
      <w:pPr>
        <w:tabs>
          <w:tab w:val="num" w:pos="1800"/>
        </w:tabs>
        <w:ind w:left="1800" w:hanging="360"/>
      </w:pPr>
      <w:rPr>
        <w:rFonts w:cs="Times New Roman"/>
      </w:rPr>
    </w:lvl>
    <w:lvl w:ilvl="2" w:tplc="001B0409" w:tentative="1">
      <w:start w:val="1"/>
      <w:numFmt w:val="lowerRoman"/>
      <w:lvlText w:val="%3."/>
      <w:lvlJc w:val="right"/>
      <w:pPr>
        <w:tabs>
          <w:tab w:val="num" w:pos="2520"/>
        </w:tabs>
        <w:ind w:left="2520" w:hanging="180"/>
      </w:pPr>
      <w:rPr>
        <w:rFonts w:cs="Times New Roman"/>
      </w:rPr>
    </w:lvl>
    <w:lvl w:ilvl="3" w:tplc="000F0409" w:tentative="1">
      <w:start w:val="1"/>
      <w:numFmt w:val="decimal"/>
      <w:lvlText w:val="%4."/>
      <w:lvlJc w:val="left"/>
      <w:pPr>
        <w:tabs>
          <w:tab w:val="num" w:pos="3240"/>
        </w:tabs>
        <w:ind w:left="3240" w:hanging="360"/>
      </w:pPr>
      <w:rPr>
        <w:rFonts w:cs="Times New Roman"/>
      </w:rPr>
    </w:lvl>
    <w:lvl w:ilvl="4" w:tplc="00190409" w:tentative="1">
      <w:start w:val="1"/>
      <w:numFmt w:val="lowerLetter"/>
      <w:lvlText w:val="%5."/>
      <w:lvlJc w:val="left"/>
      <w:pPr>
        <w:tabs>
          <w:tab w:val="num" w:pos="3960"/>
        </w:tabs>
        <w:ind w:left="3960" w:hanging="360"/>
      </w:pPr>
      <w:rPr>
        <w:rFonts w:cs="Times New Roman"/>
      </w:rPr>
    </w:lvl>
    <w:lvl w:ilvl="5" w:tplc="001B0409" w:tentative="1">
      <w:start w:val="1"/>
      <w:numFmt w:val="lowerRoman"/>
      <w:lvlText w:val="%6."/>
      <w:lvlJc w:val="right"/>
      <w:pPr>
        <w:tabs>
          <w:tab w:val="num" w:pos="4680"/>
        </w:tabs>
        <w:ind w:left="4680" w:hanging="180"/>
      </w:pPr>
      <w:rPr>
        <w:rFonts w:cs="Times New Roman"/>
      </w:rPr>
    </w:lvl>
    <w:lvl w:ilvl="6" w:tplc="000F0409" w:tentative="1">
      <w:start w:val="1"/>
      <w:numFmt w:val="decimal"/>
      <w:lvlText w:val="%7."/>
      <w:lvlJc w:val="left"/>
      <w:pPr>
        <w:tabs>
          <w:tab w:val="num" w:pos="5400"/>
        </w:tabs>
        <w:ind w:left="5400" w:hanging="360"/>
      </w:pPr>
      <w:rPr>
        <w:rFonts w:cs="Times New Roman"/>
      </w:rPr>
    </w:lvl>
    <w:lvl w:ilvl="7" w:tplc="00190409" w:tentative="1">
      <w:start w:val="1"/>
      <w:numFmt w:val="lowerLetter"/>
      <w:lvlText w:val="%8."/>
      <w:lvlJc w:val="left"/>
      <w:pPr>
        <w:tabs>
          <w:tab w:val="num" w:pos="6120"/>
        </w:tabs>
        <w:ind w:left="6120" w:hanging="360"/>
      </w:pPr>
      <w:rPr>
        <w:rFonts w:cs="Times New Roman"/>
      </w:rPr>
    </w:lvl>
    <w:lvl w:ilvl="8" w:tplc="001B0409" w:tentative="1">
      <w:start w:val="1"/>
      <w:numFmt w:val="lowerRoman"/>
      <w:lvlText w:val="%9."/>
      <w:lvlJc w:val="right"/>
      <w:pPr>
        <w:tabs>
          <w:tab w:val="num" w:pos="6840"/>
        </w:tabs>
        <w:ind w:left="6840" w:hanging="180"/>
      </w:pPr>
      <w:rPr>
        <w:rFonts w:cs="Times New Roman"/>
      </w:rPr>
    </w:lvl>
  </w:abstractNum>
  <w:abstractNum w:abstractNumId="39" w15:restartNumberingAfterBreak="0">
    <w:nsid w:val="6A731C45"/>
    <w:multiLevelType w:val="hybridMultilevel"/>
    <w:tmpl w:val="C05C02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34802"/>
    <w:multiLevelType w:val="hybridMultilevel"/>
    <w:tmpl w:val="ECEC996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3245CA"/>
    <w:multiLevelType w:val="hybridMultilevel"/>
    <w:tmpl w:val="5C5A58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8A714B"/>
    <w:multiLevelType w:val="hybridMultilevel"/>
    <w:tmpl w:val="C5DE7CE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9950D2B"/>
    <w:multiLevelType w:val="hybridMultilevel"/>
    <w:tmpl w:val="A406E524"/>
    <w:lvl w:ilvl="0" w:tplc="A96ECEEC">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8935C4"/>
    <w:multiLevelType w:val="hybridMultilevel"/>
    <w:tmpl w:val="CCA69DFE"/>
    <w:lvl w:ilvl="0" w:tplc="000F0409">
      <w:start w:val="1"/>
      <w:numFmt w:val="decimal"/>
      <w:lvlText w:val="%1."/>
      <w:lvlJc w:val="left"/>
      <w:pPr>
        <w:tabs>
          <w:tab w:val="num" w:pos="1080"/>
        </w:tabs>
        <w:ind w:left="108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45" w15:restartNumberingAfterBreak="0">
    <w:nsid w:val="7C494747"/>
    <w:multiLevelType w:val="hybridMultilevel"/>
    <w:tmpl w:val="A12C7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1"/>
  </w:num>
  <w:num w:numId="3">
    <w:abstractNumId w:val="29"/>
  </w:num>
  <w:num w:numId="4">
    <w:abstractNumId w:val="44"/>
  </w:num>
  <w:num w:numId="5">
    <w:abstractNumId w:val="33"/>
  </w:num>
  <w:num w:numId="6">
    <w:abstractNumId w:val="26"/>
  </w:num>
  <w:num w:numId="7">
    <w:abstractNumId w:val="32"/>
  </w:num>
  <w:num w:numId="8">
    <w:abstractNumId w:val="30"/>
  </w:num>
  <w:num w:numId="9">
    <w:abstractNumId w:val="23"/>
  </w:num>
  <w:num w:numId="10">
    <w:abstractNumId w:val="38"/>
  </w:num>
  <w:num w:numId="11">
    <w:abstractNumId w:val="20"/>
  </w:num>
  <w:num w:numId="12">
    <w:abstractNumId w:val="27"/>
  </w:num>
  <w:num w:numId="13">
    <w:abstractNumId w:val="10"/>
  </w:num>
  <w:num w:numId="14">
    <w:abstractNumId w:val="8"/>
  </w:num>
  <w:num w:numId="15">
    <w:abstractNumId w:val="7"/>
  </w:num>
  <w:num w:numId="16">
    <w:abstractNumId w:val="6"/>
  </w:num>
  <w:num w:numId="17">
    <w:abstractNumId w:val="5"/>
  </w:num>
  <w:num w:numId="18">
    <w:abstractNumId w:val="9"/>
  </w:num>
  <w:num w:numId="19">
    <w:abstractNumId w:val="4"/>
  </w:num>
  <w:num w:numId="20">
    <w:abstractNumId w:val="3"/>
  </w:num>
  <w:num w:numId="21">
    <w:abstractNumId w:val="2"/>
  </w:num>
  <w:num w:numId="22">
    <w:abstractNumId w:val="1"/>
  </w:num>
  <w:num w:numId="23">
    <w:abstractNumId w:val="15"/>
  </w:num>
  <w:num w:numId="24">
    <w:abstractNumId w:val="0"/>
  </w:num>
  <w:num w:numId="25">
    <w:abstractNumId w:val="42"/>
  </w:num>
  <w:num w:numId="26">
    <w:abstractNumId w:val="24"/>
  </w:num>
  <w:num w:numId="27">
    <w:abstractNumId w:val="28"/>
  </w:num>
  <w:num w:numId="28">
    <w:abstractNumId w:val="35"/>
  </w:num>
  <w:num w:numId="29">
    <w:abstractNumId w:val="18"/>
  </w:num>
  <w:num w:numId="30">
    <w:abstractNumId w:val="43"/>
  </w:num>
  <w:num w:numId="31">
    <w:abstractNumId w:val="37"/>
  </w:num>
  <w:num w:numId="32">
    <w:abstractNumId w:val="41"/>
  </w:num>
  <w:num w:numId="33">
    <w:abstractNumId w:val="45"/>
  </w:num>
  <w:num w:numId="34">
    <w:abstractNumId w:val="25"/>
  </w:num>
  <w:num w:numId="35">
    <w:abstractNumId w:val="31"/>
  </w:num>
  <w:num w:numId="36">
    <w:abstractNumId w:val="22"/>
  </w:num>
  <w:num w:numId="37">
    <w:abstractNumId w:val="13"/>
  </w:num>
  <w:num w:numId="38">
    <w:abstractNumId w:val="39"/>
  </w:num>
  <w:num w:numId="39">
    <w:abstractNumId w:val="40"/>
  </w:num>
  <w:num w:numId="40">
    <w:abstractNumId w:val="17"/>
  </w:num>
  <w:num w:numId="41">
    <w:abstractNumId w:val="36"/>
  </w:num>
  <w:num w:numId="42">
    <w:abstractNumId w:val="34"/>
  </w:num>
  <w:num w:numId="43">
    <w:abstractNumId w:val="12"/>
  </w:num>
  <w:num w:numId="44">
    <w:abstractNumId w:val="14"/>
  </w:num>
  <w:num w:numId="45">
    <w:abstractNumId w:val="11"/>
  </w:num>
  <w:num w:numId="46">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ma Olson">
    <w15:presenceInfo w15:providerId="AD" w15:userId="S-1-5-21-640755126-1043792924-337925082-68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oNotHyphenateCaps/>
  <w:drawingGridHorizontalSpacing w:val="144"/>
  <w:drawingGridVerticalSpacing w:val="144"/>
  <w:doNotUseMarginsForDrawingGridOrigin/>
  <w:drawingGridHorizontalOrigin w:val="0"/>
  <w:drawingGridVerticalOrigin w:val="0"/>
  <w:characterSpacingControl w:val="doNotCompress"/>
  <w:doNotValidateAgainstSchema/>
  <w:doNotDemarcateInvalidXml/>
  <w:compat>
    <w:compatSetting w:name="compatibilityMode" w:uri="http://schemas.microsoft.com/office/word" w:val="12"/>
  </w:compat>
  <w:rsids>
    <w:rsidRoot w:val="006A303A"/>
    <w:rsid w:val="00047DA7"/>
    <w:rsid w:val="00061557"/>
    <w:rsid w:val="00176C8F"/>
    <w:rsid w:val="0018355F"/>
    <w:rsid w:val="00196F05"/>
    <w:rsid w:val="001A1224"/>
    <w:rsid w:val="001A6A30"/>
    <w:rsid w:val="001B4AC7"/>
    <w:rsid w:val="001D5120"/>
    <w:rsid w:val="002243D3"/>
    <w:rsid w:val="00231A40"/>
    <w:rsid w:val="00265302"/>
    <w:rsid w:val="002C1050"/>
    <w:rsid w:val="002C1B73"/>
    <w:rsid w:val="00401927"/>
    <w:rsid w:val="00455C04"/>
    <w:rsid w:val="004A219E"/>
    <w:rsid w:val="00531721"/>
    <w:rsid w:val="00561262"/>
    <w:rsid w:val="005B4D7B"/>
    <w:rsid w:val="005F523D"/>
    <w:rsid w:val="005F6932"/>
    <w:rsid w:val="006A303A"/>
    <w:rsid w:val="006A4757"/>
    <w:rsid w:val="0070192B"/>
    <w:rsid w:val="00712EB3"/>
    <w:rsid w:val="00744224"/>
    <w:rsid w:val="00765BEF"/>
    <w:rsid w:val="007A4D8B"/>
    <w:rsid w:val="007E7FBA"/>
    <w:rsid w:val="00830329"/>
    <w:rsid w:val="0084418D"/>
    <w:rsid w:val="00850CEF"/>
    <w:rsid w:val="008A18FC"/>
    <w:rsid w:val="008D0E70"/>
    <w:rsid w:val="009733FE"/>
    <w:rsid w:val="009A33CB"/>
    <w:rsid w:val="00A13CCF"/>
    <w:rsid w:val="00A158A4"/>
    <w:rsid w:val="00A16234"/>
    <w:rsid w:val="00A21D9A"/>
    <w:rsid w:val="00A34573"/>
    <w:rsid w:val="00B11059"/>
    <w:rsid w:val="00B877F6"/>
    <w:rsid w:val="00BE4B56"/>
    <w:rsid w:val="00BF752E"/>
    <w:rsid w:val="00D17693"/>
    <w:rsid w:val="00D36F5F"/>
    <w:rsid w:val="00D43297"/>
    <w:rsid w:val="00D73C7D"/>
    <w:rsid w:val="00DA351A"/>
    <w:rsid w:val="00DD7A45"/>
    <w:rsid w:val="00DE3FFC"/>
    <w:rsid w:val="00E225E6"/>
    <w:rsid w:val="00E30672"/>
    <w:rsid w:val="00EE5D68"/>
    <w:rsid w:val="00F170FB"/>
    <w:rsid w:val="00F21BB9"/>
    <w:rsid w:val="00F44EE9"/>
    <w:rsid w:val="00F9154B"/>
    <w:rsid w:val="00FF650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BE9C7"/>
  <w15:docId w15:val="{4AF85461-EB0E-463F-A2AC-719EECEA6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ascii="Arial" w:hAnsi="Arial"/>
      <w:sz w:val="22"/>
      <w:szCs w:val="24"/>
    </w:rPr>
  </w:style>
  <w:style w:type="paragraph" w:styleId="Heading1">
    <w:name w:val="heading 1"/>
    <w:basedOn w:val="Normal"/>
    <w:next w:val="Normal"/>
    <w:link w:val="Heading1Char"/>
    <w:uiPriority w:val="99"/>
    <w:pPr>
      <w:keepNext/>
      <w:spacing w:before="240" w:after="60"/>
      <w:outlineLvl w:val="0"/>
    </w:pPr>
    <w:rPr>
      <w:b/>
      <w:kern w:val="32"/>
      <w:szCs w:val="32"/>
    </w:rPr>
  </w:style>
  <w:style w:type="paragraph" w:styleId="Heading3">
    <w:name w:val="heading 3"/>
    <w:basedOn w:val="Normal"/>
    <w:next w:val="Normal"/>
    <w:link w:val="Heading3Char"/>
    <w:uiPriority w:val="99"/>
    <w:pPr>
      <w:keepNext/>
      <w:spacing w:before="240" w:after="60"/>
      <w:outlineLvl w:val="2"/>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heme="majorHAnsi" w:eastAsiaTheme="majorEastAsia" w:hAnsiTheme="majorHAnsi" w:cstheme="majorBidi"/>
      <w:b/>
      <w:bCs/>
      <w:kern w:val="32"/>
      <w:sz w:val="32"/>
    </w:rPr>
  </w:style>
  <w:style w:type="character" w:customStyle="1" w:styleId="Heading3Char">
    <w:name w:val="Heading 3 Char"/>
    <w:basedOn w:val="DefaultParagraphFont"/>
    <w:link w:val="Heading3"/>
    <w:uiPriority w:val="99"/>
    <w:semiHidden/>
    <w:locked/>
    <w:rPr>
      <w:rFonts w:asciiTheme="majorHAnsi" w:eastAsiaTheme="majorEastAsia" w:hAnsiTheme="majorHAnsi" w:cstheme="majorBidi"/>
      <w:b/>
      <w:bCs/>
      <w:sz w:val="26"/>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rPr>
      <w:rFonts w:ascii="Lucida Grande" w:hAnsi="Lucida Grande"/>
      <w:sz w:val="18"/>
      <w:szCs w:val="18"/>
    </w:rPr>
  </w:style>
  <w:style w:type="character" w:customStyle="1" w:styleId="BalloonTextChar">
    <w:name w:val="Balloon Text Char"/>
    <w:basedOn w:val="DefaultParagraphFont"/>
    <w:link w:val="BalloonText"/>
    <w:uiPriority w:val="99"/>
    <w:semiHidden/>
    <w:locked/>
    <w:rPr>
      <w:rFonts w:ascii="Lucida Grande" w:hAnsi="Lucida Grande" w:cs="Times New Roman"/>
      <w:sz w:val="18"/>
    </w:rPr>
  </w:style>
  <w:style w:type="character" w:styleId="HTMLTypewriter">
    <w:name w:val="HTML Typewriter"/>
    <w:basedOn w:val="DefaultParagraphFont"/>
    <w:uiPriority w:val="99"/>
    <w:rPr>
      <w:rFonts w:ascii="Courier New" w:hAnsi="Courier New" w:cs="Times New Roman"/>
      <w:sz w:val="20"/>
    </w:rPr>
  </w:style>
  <w:style w:type="paragraph" w:styleId="HTMLPreformatted">
    <w:name w:val="HTML Preformatted"/>
    <w:basedOn w:val="Normal"/>
    <w:link w:val="HTMLPreformattedChar"/>
    <w:uiPriority w:val="99"/>
    <w:pPr>
      <w:ind w:left="360"/>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Pr>
      <w:rFonts w:ascii="Courier" w:hAnsi="Courier" w:cs="Times New Roman"/>
    </w:rPr>
  </w:style>
  <w:style w:type="paragraph" w:customStyle="1" w:styleId="Code10">
    <w:name w:val="Code 10"/>
    <w:basedOn w:val="Normal"/>
    <w:uiPriority w:val="99"/>
    <w:pPr>
      <w:tabs>
        <w:tab w:val="left" w:pos="360"/>
      </w:tabs>
      <w:autoSpaceDE w:val="0"/>
      <w:autoSpaceDN w:val="0"/>
      <w:adjustRightInd w:val="0"/>
      <w:ind w:left="360"/>
    </w:pPr>
    <w:rPr>
      <w:rFonts w:ascii="Courier New" w:hAnsi="Courier New" w:cs="Courier New"/>
      <w:noProof/>
      <w:sz w:val="20"/>
      <w:szCs w:val="20"/>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locked/>
    <w:rPr>
      <w:rFonts w:ascii="Arial" w:hAnsi="Arial" w:cs="Times New Roman"/>
      <w:sz w:val="24"/>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locked/>
    <w:rPr>
      <w:rFonts w:ascii="Arial" w:hAnsi="Arial" w:cs="Times New Roman"/>
      <w:b/>
      <w:bCs/>
      <w:sz w:val="24"/>
    </w:rPr>
  </w:style>
  <w:style w:type="paragraph" w:customStyle="1" w:styleId="Text">
    <w:name w:val="Text"/>
    <w:basedOn w:val="Normal"/>
    <w:uiPriority w:val="99"/>
    <w:rPr>
      <w:rFonts w:cs="Arial"/>
      <w:bCs/>
      <w:szCs w:val="22"/>
    </w:rPr>
  </w:style>
  <w:style w:type="character" w:customStyle="1" w:styleId="Pseudo">
    <w:name w:val="Pseudo"/>
    <w:basedOn w:val="DefaultParagraphFont"/>
    <w:uiPriority w:val="99"/>
    <w:rPr>
      <w:rFonts w:ascii="Comic Sans MS" w:hAnsi="Comic Sans MS" w:cs="Arial"/>
      <w:b/>
      <w:bCs/>
      <w:sz w:val="22"/>
    </w:rPr>
  </w:style>
  <w:style w:type="paragraph" w:styleId="Title">
    <w:name w:val="Title"/>
    <w:basedOn w:val="Normal"/>
    <w:link w:val="TitleChar"/>
    <w:uiPriority w:val="99"/>
    <w:pPr>
      <w:spacing w:before="240" w:after="60"/>
      <w:outlineLvl w:val="0"/>
    </w:pPr>
    <w:rPr>
      <w:b/>
      <w:kern w:val="28"/>
      <w:szCs w:val="32"/>
    </w:rPr>
  </w:style>
  <w:style w:type="character" w:customStyle="1" w:styleId="TitleChar">
    <w:name w:val="Title Char"/>
    <w:basedOn w:val="DefaultParagraphFont"/>
    <w:link w:val="Title"/>
    <w:uiPriority w:val="99"/>
    <w:locked/>
    <w:rPr>
      <w:rFonts w:asciiTheme="majorHAnsi" w:eastAsiaTheme="majorEastAsia" w:hAnsiTheme="majorHAnsi" w:cstheme="majorBidi"/>
      <w:b/>
      <w:bCs/>
      <w:kern w:val="28"/>
      <w:sz w:val="32"/>
    </w:rPr>
  </w:style>
  <w:style w:type="paragraph" w:styleId="ListParagraph">
    <w:name w:val="List Paragraph"/>
    <w:basedOn w:val="Normal"/>
    <w:uiPriority w:val="34"/>
    <w:qFormat/>
    <w:rsid w:val="001B4AC7"/>
    <w:pPr>
      <w:ind w:left="720"/>
      <w:contextualSpacing/>
    </w:pPr>
  </w:style>
  <w:style w:type="paragraph" w:styleId="Revision">
    <w:name w:val="Revision"/>
    <w:hidden/>
    <w:uiPriority w:val="99"/>
    <w:semiHidden/>
    <w:rsid w:val="00765BE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3854</Words>
  <Characters>21974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Exercise R4</vt:lpstr>
    </vt:vector>
  </TitlesOfParts>
  <Company>Brainstorm Consulting, LLC</Company>
  <LinksUpToDate>false</LinksUpToDate>
  <CharactersWithSpaces>25777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R4</dc:title>
  <dc:creator>Jonathan Tolstedt</dc:creator>
  <cp:lastModifiedBy>Rama Olson</cp:lastModifiedBy>
  <cp:revision>2</cp:revision>
  <dcterms:created xsi:type="dcterms:W3CDTF">2017-12-03T02:28:00Z</dcterms:created>
  <dcterms:modified xsi:type="dcterms:W3CDTF">2017-12-03T02:28:00Z</dcterms:modified>
</cp:coreProperties>
</file>